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93BA1" w14:textId="77777777" w:rsidR="00747B40" w:rsidRPr="006366A3" w:rsidRDefault="00747B40" w:rsidP="00BE0548">
      <w:pPr>
        <w:spacing w:after="0" w:line="240" w:lineRule="auto"/>
        <w:contextualSpacing/>
        <w:jc w:val="right"/>
        <w:rPr>
          <w:rFonts w:ascii="Times New Roman" w:hAnsi="Times New Roman" w:cs="Times New Roman"/>
          <w:sz w:val="24"/>
          <w:szCs w:val="24"/>
        </w:rPr>
      </w:pPr>
      <w:r w:rsidRPr="006366A3">
        <w:rPr>
          <w:rFonts w:ascii="Times New Roman" w:hAnsi="Times New Roman" w:cs="Times New Roman"/>
          <w:sz w:val="24"/>
          <w:szCs w:val="24"/>
        </w:rPr>
        <w:t>EELNÕU</w:t>
      </w:r>
    </w:p>
    <w:p w14:paraId="254A2E0C" w14:textId="205FBC5C" w:rsidR="00164AB5" w:rsidRDefault="003D29DA" w:rsidP="00BE0548">
      <w:pPr>
        <w:spacing w:after="0" w:line="240" w:lineRule="auto"/>
        <w:ind w:left="1416" w:firstLine="708"/>
        <w:contextualSpacing/>
        <w:jc w:val="right"/>
        <w:rPr>
          <w:rFonts w:ascii="Times New Roman" w:hAnsi="Times New Roman" w:cs="Times New Roman"/>
          <w:sz w:val="24"/>
          <w:szCs w:val="24"/>
        </w:rPr>
      </w:pPr>
      <w:r>
        <w:rPr>
          <w:rFonts w:ascii="Times New Roman" w:hAnsi="Times New Roman" w:cs="Times New Roman"/>
          <w:sz w:val="24"/>
          <w:szCs w:val="24"/>
        </w:rPr>
        <w:t>04.03.</w:t>
      </w:r>
      <w:r w:rsidR="00C5574C">
        <w:rPr>
          <w:rFonts w:ascii="Times New Roman" w:hAnsi="Times New Roman" w:cs="Times New Roman"/>
          <w:sz w:val="24"/>
          <w:szCs w:val="24"/>
        </w:rPr>
        <w:t>2024</w:t>
      </w:r>
    </w:p>
    <w:p w14:paraId="312E2156" w14:textId="51C19CA2" w:rsidR="00747B40" w:rsidRDefault="00747B40" w:rsidP="00CE6715">
      <w:pPr>
        <w:spacing w:after="0" w:line="240" w:lineRule="auto"/>
        <w:ind w:left="1416" w:firstLine="708"/>
        <w:contextualSpacing/>
        <w:rPr>
          <w:rFonts w:ascii="Times New Roman" w:hAnsi="Times New Roman" w:cs="Times New Roman"/>
          <w:sz w:val="24"/>
          <w:szCs w:val="24"/>
        </w:rPr>
      </w:pPr>
    </w:p>
    <w:p w14:paraId="0BA2DC21" w14:textId="4B8160A3" w:rsidR="00747B40" w:rsidRPr="00D74A68" w:rsidRDefault="00747B40" w:rsidP="00BE0548">
      <w:pPr>
        <w:spacing w:after="0" w:line="240" w:lineRule="auto"/>
        <w:contextualSpacing/>
        <w:jc w:val="center"/>
        <w:rPr>
          <w:rFonts w:ascii="Times New Roman" w:hAnsi="Times New Roman" w:cs="Times New Roman"/>
          <w:b/>
          <w:bCs/>
          <w:sz w:val="32"/>
          <w:szCs w:val="32"/>
        </w:rPr>
      </w:pPr>
      <w:r w:rsidRPr="00D74A68">
        <w:rPr>
          <w:rFonts w:ascii="Times New Roman" w:hAnsi="Times New Roman" w:cs="Times New Roman"/>
          <w:b/>
          <w:bCs/>
          <w:sz w:val="32"/>
          <w:szCs w:val="32"/>
        </w:rPr>
        <w:t>Meresõiduohutuse seaduse</w:t>
      </w:r>
      <w:r w:rsidR="003D0112">
        <w:rPr>
          <w:rFonts w:ascii="Times New Roman" w:hAnsi="Times New Roman" w:cs="Times New Roman"/>
          <w:b/>
          <w:bCs/>
          <w:sz w:val="32"/>
          <w:szCs w:val="32"/>
        </w:rPr>
        <w:t xml:space="preserve"> ja teiste</w:t>
      </w:r>
      <w:r w:rsidR="001C26C2" w:rsidRPr="00D74A68">
        <w:rPr>
          <w:rFonts w:ascii="Times New Roman" w:hAnsi="Times New Roman" w:cs="Times New Roman"/>
          <w:b/>
          <w:bCs/>
          <w:sz w:val="32"/>
          <w:szCs w:val="32"/>
        </w:rPr>
        <w:t xml:space="preserve"> seadus</w:t>
      </w:r>
      <w:r w:rsidR="007B4106">
        <w:rPr>
          <w:rFonts w:ascii="Times New Roman" w:hAnsi="Times New Roman" w:cs="Times New Roman"/>
          <w:b/>
          <w:bCs/>
          <w:sz w:val="32"/>
          <w:szCs w:val="32"/>
        </w:rPr>
        <w:t>t</w:t>
      </w:r>
      <w:r w:rsidR="001C26C2" w:rsidRPr="00D74A68">
        <w:rPr>
          <w:rFonts w:ascii="Times New Roman" w:hAnsi="Times New Roman" w:cs="Times New Roman"/>
          <w:b/>
          <w:bCs/>
          <w:sz w:val="32"/>
          <w:szCs w:val="32"/>
        </w:rPr>
        <w:t>e muutmise seadus</w:t>
      </w:r>
    </w:p>
    <w:p w14:paraId="3ECF84C9" w14:textId="5037F646" w:rsidR="00747B40" w:rsidRPr="006B47B8" w:rsidRDefault="00747B40" w:rsidP="00BE0548">
      <w:pPr>
        <w:spacing w:after="0" w:line="240" w:lineRule="auto"/>
        <w:contextualSpacing/>
        <w:jc w:val="both"/>
        <w:rPr>
          <w:rFonts w:ascii="Times New Roman" w:hAnsi="Times New Roman" w:cs="Times New Roman"/>
          <w:b/>
          <w:bCs/>
          <w:sz w:val="28"/>
          <w:szCs w:val="28"/>
        </w:rPr>
      </w:pPr>
    </w:p>
    <w:p w14:paraId="1DC22CCC" w14:textId="77777777" w:rsidR="00747B40" w:rsidRPr="006B47B8" w:rsidRDefault="00747B40" w:rsidP="00BE0548">
      <w:pPr>
        <w:spacing w:after="0" w:line="240" w:lineRule="auto"/>
        <w:contextualSpacing/>
        <w:jc w:val="both"/>
        <w:rPr>
          <w:rFonts w:ascii="Times New Roman" w:hAnsi="Times New Roman" w:cs="Times New Roman"/>
          <w:b/>
          <w:bCs/>
          <w:sz w:val="24"/>
          <w:szCs w:val="24"/>
        </w:rPr>
      </w:pPr>
    </w:p>
    <w:p w14:paraId="5855ECC1" w14:textId="31D0527F" w:rsidR="003A3C0E" w:rsidRPr="006B47B8" w:rsidRDefault="00747B40" w:rsidP="00BE0548">
      <w:pPr>
        <w:spacing w:after="0" w:line="240" w:lineRule="auto"/>
        <w:contextualSpacing/>
        <w:jc w:val="both"/>
        <w:rPr>
          <w:rFonts w:ascii="Times New Roman" w:hAnsi="Times New Roman" w:cs="Times New Roman"/>
          <w:b/>
          <w:bCs/>
          <w:sz w:val="24"/>
          <w:szCs w:val="24"/>
        </w:rPr>
      </w:pPr>
      <w:r w:rsidRPr="006B47B8">
        <w:rPr>
          <w:rFonts w:ascii="Times New Roman" w:hAnsi="Times New Roman" w:cs="Times New Roman"/>
          <w:b/>
          <w:bCs/>
          <w:sz w:val="24"/>
          <w:szCs w:val="24"/>
        </w:rPr>
        <w:t xml:space="preserve">§ 1. </w:t>
      </w:r>
      <w:r w:rsidR="008900FA" w:rsidRPr="006B47B8">
        <w:rPr>
          <w:rFonts w:ascii="Times New Roman" w:hAnsi="Times New Roman" w:cs="Times New Roman"/>
          <w:b/>
          <w:bCs/>
          <w:sz w:val="24"/>
          <w:szCs w:val="24"/>
        </w:rPr>
        <w:t>Meresõiduohutuse seaduse</w:t>
      </w:r>
      <w:r w:rsidRPr="006B47B8">
        <w:rPr>
          <w:rFonts w:ascii="Times New Roman" w:hAnsi="Times New Roman" w:cs="Times New Roman"/>
          <w:b/>
          <w:bCs/>
          <w:sz w:val="24"/>
          <w:szCs w:val="24"/>
        </w:rPr>
        <w:t xml:space="preserve"> muutmine</w:t>
      </w:r>
    </w:p>
    <w:p w14:paraId="6E805BB1" w14:textId="2D2914FB" w:rsidR="00747B40" w:rsidRPr="006B47B8" w:rsidRDefault="00747B40" w:rsidP="00BE0548">
      <w:pPr>
        <w:spacing w:after="0" w:line="240" w:lineRule="auto"/>
        <w:contextualSpacing/>
        <w:jc w:val="both"/>
        <w:rPr>
          <w:rFonts w:ascii="Times New Roman" w:hAnsi="Times New Roman" w:cs="Times New Roman"/>
          <w:b/>
          <w:bCs/>
          <w:sz w:val="24"/>
          <w:szCs w:val="24"/>
        </w:rPr>
      </w:pPr>
    </w:p>
    <w:p w14:paraId="1C16A48C" w14:textId="6A891DCE" w:rsidR="00747B40" w:rsidRPr="006B47B8" w:rsidRDefault="00747B40" w:rsidP="00BE0548">
      <w:pPr>
        <w:spacing w:after="0" w:line="240" w:lineRule="auto"/>
        <w:contextualSpacing/>
        <w:jc w:val="both"/>
        <w:rPr>
          <w:rFonts w:ascii="Times New Roman" w:hAnsi="Times New Roman" w:cs="Times New Roman"/>
          <w:sz w:val="24"/>
          <w:szCs w:val="24"/>
        </w:rPr>
      </w:pPr>
      <w:r w:rsidRPr="006B47B8">
        <w:rPr>
          <w:rFonts w:ascii="Times New Roman" w:hAnsi="Times New Roman" w:cs="Times New Roman"/>
          <w:sz w:val="24"/>
          <w:szCs w:val="24"/>
        </w:rPr>
        <w:t>Meresõiduohutuse seaduses tehakse järgmised muudatused:</w:t>
      </w:r>
    </w:p>
    <w:p w14:paraId="075E0AA2" w14:textId="77777777" w:rsidR="008E3DE1" w:rsidRPr="006B47B8" w:rsidRDefault="008E3DE1" w:rsidP="00BE0548">
      <w:pPr>
        <w:spacing w:after="0" w:line="240" w:lineRule="auto"/>
        <w:contextualSpacing/>
        <w:jc w:val="both"/>
        <w:rPr>
          <w:rFonts w:ascii="Times New Roman" w:hAnsi="Times New Roman" w:cs="Times New Roman"/>
          <w:sz w:val="24"/>
          <w:szCs w:val="24"/>
        </w:rPr>
      </w:pPr>
    </w:p>
    <w:p w14:paraId="768F8C78" w14:textId="772B4776" w:rsidR="001646C3" w:rsidRDefault="00F90889"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w:t>
      </w:r>
      <w:r w:rsidR="001646C3">
        <w:rPr>
          <w:rFonts w:ascii="Times New Roman" w:hAnsi="Times New Roman" w:cs="Times New Roman"/>
          <w:b/>
          <w:bCs/>
          <w:sz w:val="24"/>
          <w:szCs w:val="24"/>
        </w:rPr>
        <w:t xml:space="preserve">) </w:t>
      </w:r>
      <w:r w:rsidR="001646C3">
        <w:rPr>
          <w:rFonts w:ascii="Times New Roman" w:hAnsi="Times New Roman" w:cs="Times New Roman"/>
          <w:sz w:val="24"/>
          <w:szCs w:val="24"/>
        </w:rPr>
        <w:t>paragrahvi 2 täiendatakse punktidega 44 ja 45 järgmises sõnastuses:</w:t>
      </w:r>
    </w:p>
    <w:p w14:paraId="250E5913" w14:textId="637FB8E5" w:rsidR="001646C3" w:rsidRDefault="001646C3" w:rsidP="00BE0548">
      <w:pPr>
        <w:spacing w:after="0" w:line="240" w:lineRule="auto"/>
        <w:contextualSpacing/>
        <w:jc w:val="both"/>
        <w:rPr>
          <w:rFonts w:ascii="Times New Roman" w:eastAsia="Lucida Sans Unicode" w:hAnsi="Times New Roman" w:cs="Times New Roman"/>
          <w:kern w:val="3"/>
          <w:sz w:val="24"/>
          <w:szCs w:val="24"/>
          <w:lang w:eastAsia="et-EE" w:bidi="et-EE"/>
        </w:rPr>
      </w:pPr>
      <w:r>
        <w:rPr>
          <w:rFonts w:ascii="Times New Roman" w:hAnsi="Times New Roman" w:cs="Times New Roman"/>
          <w:sz w:val="24"/>
          <w:szCs w:val="24"/>
        </w:rPr>
        <w:t>„</w:t>
      </w:r>
      <w:r>
        <w:rPr>
          <w:rFonts w:ascii="Times New Roman" w:eastAsia="Lucida Sans Unicode" w:hAnsi="Times New Roman" w:cs="Times New Roman"/>
          <w:kern w:val="3"/>
          <w:sz w:val="24"/>
          <w:szCs w:val="24"/>
          <w:lang w:eastAsia="et-EE" w:bidi="et-EE"/>
        </w:rPr>
        <w:t xml:space="preserve">44) </w:t>
      </w:r>
      <w:commentRangeStart w:id="0"/>
      <w:proofErr w:type="spellStart"/>
      <w:r w:rsidRPr="00341456">
        <w:rPr>
          <w:rFonts w:ascii="Times New Roman" w:eastAsia="Lucida Sans Unicode" w:hAnsi="Times New Roman" w:cs="Times New Roman"/>
          <w:i/>
          <w:iCs/>
          <w:kern w:val="3"/>
          <w:sz w:val="24"/>
          <w:szCs w:val="24"/>
          <w:lang w:eastAsia="et-EE" w:bidi="et-EE"/>
          <w:rPrChange w:id="1" w:author="Kärt Voor" w:date="2024-03-21T13:49:00Z">
            <w:rPr>
              <w:rFonts w:ascii="Times New Roman" w:eastAsia="Lucida Sans Unicode" w:hAnsi="Times New Roman" w:cs="Times New Roman"/>
              <w:kern w:val="3"/>
              <w:sz w:val="24"/>
              <w:szCs w:val="24"/>
              <w:lang w:eastAsia="et-EE" w:bidi="et-EE"/>
            </w:rPr>
          </w:rPrChange>
        </w:rPr>
        <w:t>punkerdamine</w:t>
      </w:r>
      <w:proofErr w:type="spellEnd"/>
      <w:r>
        <w:rPr>
          <w:rFonts w:ascii="Times New Roman" w:eastAsia="Lucida Sans Unicode" w:hAnsi="Times New Roman" w:cs="Times New Roman"/>
          <w:kern w:val="3"/>
          <w:sz w:val="24"/>
          <w:szCs w:val="24"/>
          <w:lang w:eastAsia="et-EE" w:bidi="et-EE"/>
        </w:rPr>
        <w:t xml:space="preserve"> </w:t>
      </w:r>
      <w:commentRangeEnd w:id="0"/>
      <w:r w:rsidR="00341456">
        <w:rPr>
          <w:rStyle w:val="Kommentaariviide"/>
        </w:rPr>
        <w:commentReference w:id="0"/>
      </w:r>
      <w:r>
        <w:rPr>
          <w:rFonts w:ascii="Times New Roman" w:eastAsia="Lucida Sans Unicode" w:hAnsi="Times New Roman" w:cs="Times New Roman"/>
          <w:kern w:val="3"/>
          <w:sz w:val="24"/>
          <w:szCs w:val="24"/>
          <w:lang w:eastAsia="et-EE" w:bidi="et-EE"/>
        </w:rPr>
        <w:t>– laeva varustamine mootorikütuse või -õlidega;</w:t>
      </w:r>
    </w:p>
    <w:p w14:paraId="6B716851" w14:textId="403A771A" w:rsidR="001646C3" w:rsidRPr="003F2149" w:rsidRDefault="001646C3" w:rsidP="00BE0548">
      <w:pPr>
        <w:spacing w:after="0" w:line="240" w:lineRule="auto"/>
        <w:contextualSpacing/>
        <w:jc w:val="both"/>
        <w:rPr>
          <w:rFonts w:ascii="Times New Roman" w:hAnsi="Times New Roman" w:cs="Times New Roman"/>
          <w:sz w:val="24"/>
          <w:szCs w:val="24"/>
        </w:rPr>
      </w:pPr>
      <w:r>
        <w:rPr>
          <w:rFonts w:ascii="Times New Roman" w:eastAsia="Lucida Sans Unicode" w:hAnsi="Times New Roman" w:cs="Times New Roman"/>
          <w:kern w:val="3"/>
          <w:sz w:val="24"/>
          <w:szCs w:val="24"/>
          <w:lang w:eastAsia="et-EE" w:bidi="et-EE"/>
        </w:rPr>
        <w:t>45</w:t>
      </w:r>
      <w:r w:rsidR="00BC662E">
        <w:rPr>
          <w:rFonts w:ascii="Times New Roman" w:eastAsia="Lucida Sans Unicode" w:hAnsi="Times New Roman" w:cs="Times New Roman"/>
          <w:kern w:val="3"/>
          <w:sz w:val="24"/>
          <w:szCs w:val="24"/>
          <w:lang w:eastAsia="et-EE" w:bidi="et-EE"/>
        </w:rPr>
        <w:t>)</w:t>
      </w:r>
      <w:r w:rsidRPr="00E80A85">
        <w:rPr>
          <w:rFonts w:ascii="Times New Roman" w:eastAsia="Lucida Sans Unicode" w:hAnsi="Times New Roman" w:cs="Times New Roman"/>
          <w:kern w:val="3"/>
          <w:sz w:val="24"/>
          <w:szCs w:val="24"/>
          <w:lang w:eastAsia="et-EE" w:bidi="et-EE"/>
        </w:rPr>
        <w:t xml:space="preserve"> </w:t>
      </w:r>
      <w:r w:rsidRPr="00341456">
        <w:rPr>
          <w:rFonts w:ascii="Times New Roman" w:eastAsia="Lucida Sans Unicode" w:hAnsi="Times New Roman" w:cs="Times New Roman"/>
          <w:i/>
          <w:iCs/>
          <w:kern w:val="3"/>
          <w:sz w:val="24"/>
          <w:szCs w:val="24"/>
          <w:lang w:eastAsia="et-EE" w:bidi="et-EE"/>
          <w:rPrChange w:id="2" w:author="Kärt Voor" w:date="2024-03-21T13:49:00Z">
            <w:rPr>
              <w:rFonts w:ascii="Times New Roman" w:eastAsia="Lucida Sans Unicode" w:hAnsi="Times New Roman" w:cs="Times New Roman"/>
              <w:kern w:val="3"/>
              <w:sz w:val="24"/>
              <w:szCs w:val="24"/>
              <w:lang w:eastAsia="et-EE" w:bidi="et-EE"/>
            </w:rPr>
          </w:rPrChange>
        </w:rPr>
        <w:t>punkerdaja</w:t>
      </w:r>
      <w:r>
        <w:rPr>
          <w:rFonts w:ascii="Times New Roman" w:eastAsia="Lucida Sans Unicode" w:hAnsi="Times New Roman" w:cs="Times New Roman"/>
          <w:kern w:val="3"/>
          <w:sz w:val="24"/>
          <w:szCs w:val="24"/>
          <w:lang w:eastAsia="et-EE" w:bidi="et-EE"/>
        </w:rPr>
        <w:t xml:space="preserve"> – </w:t>
      </w:r>
      <w:proofErr w:type="spellStart"/>
      <w:r>
        <w:rPr>
          <w:rFonts w:ascii="Times New Roman" w:eastAsia="Lucida Sans Unicode" w:hAnsi="Times New Roman" w:cs="Times New Roman"/>
          <w:kern w:val="3"/>
          <w:sz w:val="24"/>
          <w:szCs w:val="24"/>
          <w:lang w:eastAsia="et-EE" w:bidi="et-EE"/>
        </w:rPr>
        <w:t>punkerdamise</w:t>
      </w:r>
      <w:proofErr w:type="spellEnd"/>
      <w:r>
        <w:rPr>
          <w:rFonts w:ascii="Times New Roman" w:eastAsia="Lucida Sans Unicode" w:hAnsi="Times New Roman" w:cs="Times New Roman"/>
          <w:kern w:val="3"/>
          <w:sz w:val="24"/>
          <w:szCs w:val="24"/>
          <w:lang w:eastAsia="et-EE" w:bidi="et-EE"/>
        </w:rPr>
        <w:t xml:space="preserve"> teenust osutav ettevõt</w:t>
      </w:r>
      <w:r w:rsidR="00BC662E">
        <w:rPr>
          <w:rFonts w:ascii="Times New Roman" w:eastAsia="Lucida Sans Unicode" w:hAnsi="Times New Roman" w:cs="Times New Roman"/>
          <w:kern w:val="3"/>
          <w:sz w:val="24"/>
          <w:szCs w:val="24"/>
          <w:lang w:eastAsia="et-EE" w:bidi="et-EE"/>
        </w:rPr>
        <w:t>ja</w:t>
      </w:r>
      <w:r>
        <w:rPr>
          <w:rFonts w:ascii="Times New Roman" w:eastAsia="Lucida Sans Unicode" w:hAnsi="Times New Roman" w:cs="Times New Roman"/>
          <w:kern w:val="3"/>
          <w:sz w:val="24"/>
          <w:szCs w:val="24"/>
          <w:lang w:eastAsia="et-EE" w:bidi="et-EE"/>
        </w:rPr>
        <w:t>.“;</w:t>
      </w:r>
    </w:p>
    <w:p w14:paraId="53F89F8C" w14:textId="040DA5CA" w:rsidR="00A46F10" w:rsidRPr="006B47B8" w:rsidRDefault="00A46F10" w:rsidP="00BE0548">
      <w:pPr>
        <w:spacing w:after="0" w:line="240" w:lineRule="auto"/>
        <w:contextualSpacing/>
        <w:jc w:val="both"/>
        <w:rPr>
          <w:rFonts w:ascii="Times New Roman" w:hAnsi="Times New Roman" w:cs="Times New Roman"/>
          <w:sz w:val="24"/>
          <w:szCs w:val="24"/>
        </w:rPr>
      </w:pPr>
    </w:p>
    <w:p w14:paraId="1A9DE763" w14:textId="37C0B842" w:rsidR="00A46F10" w:rsidRPr="006B47B8" w:rsidRDefault="00A7027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2</w:t>
      </w:r>
      <w:r w:rsidR="006A6F29" w:rsidRPr="006B47B8">
        <w:rPr>
          <w:rFonts w:ascii="Times New Roman" w:hAnsi="Times New Roman" w:cs="Times New Roman"/>
          <w:b/>
          <w:bCs/>
          <w:sz w:val="24"/>
          <w:szCs w:val="24"/>
        </w:rPr>
        <w:t>)</w:t>
      </w:r>
      <w:r w:rsidR="00A46F10" w:rsidRPr="006B47B8">
        <w:rPr>
          <w:rFonts w:ascii="Times New Roman" w:hAnsi="Times New Roman" w:cs="Times New Roman"/>
          <w:sz w:val="24"/>
          <w:szCs w:val="24"/>
        </w:rPr>
        <w:t xml:space="preserve"> paragrahvi 9 lõige 3 muudetakse ja sõnastatakse järgmiselt:</w:t>
      </w:r>
    </w:p>
    <w:p w14:paraId="67035AA0" w14:textId="46A354FE" w:rsidR="00A46F10" w:rsidRPr="006B47B8" w:rsidRDefault="00A46F10" w:rsidP="00BE0548">
      <w:pPr>
        <w:spacing w:after="0" w:line="240" w:lineRule="auto"/>
        <w:contextualSpacing/>
        <w:jc w:val="both"/>
        <w:rPr>
          <w:rFonts w:ascii="Times New Roman" w:hAnsi="Times New Roman" w:cs="Times New Roman"/>
          <w:sz w:val="24"/>
          <w:szCs w:val="24"/>
        </w:rPr>
      </w:pPr>
      <w:r w:rsidRPr="006B47B8">
        <w:rPr>
          <w:rFonts w:ascii="Times New Roman" w:hAnsi="Times New Roman" w:cs="Times New Roman"/>
          <w:sz w:val="24"/>
          <w:szCs w:val="24"/>
        </w:rPr>
        <w:t xml:space="preserve">„(3) </w:t>
      </w:r>
      <w:r w:rsidR="008E1005" w:rsidRPr="008E1005">
        <w:rPr>
          <w:rFonts w:ascii="Times New Roman" w:hAnsi="Times New Roman" w:cs="Times New Roman"/>
          <w:sz w:val="24"/>
          <w:szCs w:val="24"/>
        </w:rPr>
        <w:t xml:space="preserve">Kui isik taotleb </w:t>
      </w:r>
      <w:r w:rsidR="008E1005">
        <w:rPr>
          <w:rFonts w:ascii="Times New Roman" w:hAnsi="Times New Roman" w:cs="Times New Roman"/>
          <w:sz w:val="24"/>
          <w:szCs w:val="24"/>
        </w:rPr>
        <w:t xml:space="preserve">käesoleva seaduse </w:t>
      </w:r>
      <w:r w:rsidR="008E1005" w:rsidRPr="00342038">
        <w:rPr>
          <w:rFonts w:ascii="Times New Roman" w:hAnsi="Times New Roman" w:cs="Times New Roman"/>
          <w:sz w:val="24"/>
          <w:szCs w:val="24"/>
        </w:rPr>
        <w:t>§ 7 punkt</w:t>
      </w:r>
      <w:r w:rsidR="008E1005">
        <w:rPr>
          <w:rFonts w:ascii="Times New Roman" w:hAnsi="Times New Roman" w:cs="Times New Roman"/>
          <w:sz w:val="24"/>
          <w:szCs w:val="24"/>
        </w:rPr>
        <w:t>i</w:t>
      </w:r>
      <w:r w:rsidR="008E1005" w:rsidRPr="00342038">
        <w:rPr>
          <w:rFonts w:ascii="Times New Roman" w:hAnsi="Times New Roman" w:cs="Times New Roman"/>
          <w:sz w:val="24"/>
          <w:szCs w:val="24"/>
        </w:rPr>
        <w:t xml:space="preserve">s 4 </w:t>
      </w:r>
      <w:r w:rsidR="008E1005">
        <w:rPr>
          <w:rFonts w:ascii="Times New Roman" w:hAnsi="Times New Roman" w:cs="Times New Roman"/>
          <w:sz w:val="24"/>
          <w:szCs w:val="24"/>
        </w:rPr>
        <w:t>või</w:t>
      </w:r>
      <w:r w:rsidR="008E1005" w:rsidRPr="00342038">
        <w:rPr>
          <w:rFonts w:ascii="Times New Roman" w:hAnsi="Times New Roman" w:cs="Times New Roman"/>
          <w:sz w:val="24"/>
          <w:szCs w:val="24"/>
        </w:rPr>
        <w:t xml:space="preserve"> 4</w:t>
      </w:r>
      <w:r w:rsidR="008E1005" w:rsidRPr="009A4594">
        <w:rPr>
          <w:rFonts w:ascii="Times New Roman" w:hAnsi="Times New Roman" w:cs="Times New Roman"/>
          <w:sz w:val="24"/>
          <w:szCs w:val="24"/>
          <w:vertAlign w:val="superscript"/>
        </w:rPr>
        <w:t>1</w:t>
      </w:r>
      <w:r w:rsidR="008E1005" w:rsidRPr="00342038">
        <w:rPr>
          <w:rFonts w:ascii="Times New Roman" w:hAnsi="Times New Roman" w:cs="Times New Roman"/>
          <w:sz w:val="24"/>
          <w:szCs w:val="24"/>
        </w:rPr>
        <w:t xml:space="preserve"> nimetatud </w:t>
      </w:r>
      <w:commentRangeStart w:id="3"/>
      <w:ins w:id="4" w:author="Kärt Voor" w:date="2024-03-21T13:54:00Z">
        <w:r w:rsidR="00341456">
          <w:rPr>
            <w:rFonts w:ascii="Times New Roman" w:hAnsi="Times New Roman" w:cs="Times New Roman"/>
            <w:sz w:val="24"/>
            <w:szCs w:val="24"/>
          </w:rPr>
          <w:t xml:space="preserve">tegevusalal tegutsemiseks </w:t>
        </w:r>
      </w:ins>
      <w:commentRangeEnd w:id="3"/>
      <w:ins w:id="5" w:author="Kärt Voor" w:date="2024-03-21T13:55:00Z">
        <w:r w:rsidR="00341456">
          <w:rPr>
            <w:rStyle w:val="Kommentaariviide"/>
          </w:rPr>
          <w:commentReference w:id="3"/>
        </w:r>
      </w:ins>
      <w:r w:rsidR="008E1005" w:rsidRPr="00342038">
        <w:rPr>
          <w:rFonts w:ascii="Times New Roman" w:hAnsi="Times New Roman" w:cs="Times New Roman"/>
          <w:sz w:val="24"/>
          <w:szCs w:val="24"/>
        </w:rPr>
        <w:t xml:space="preserve">tegevusluba, </w:t>
      </w:r>
      <w:r w:rsidR="008E1005">
        <w:rPr>
          <w:rFonts w:ascii="Times New Roman" w:hAnsi="Times New Roman" w:cs="Times New Roman"/>
          <w:sz w:val="24"/>
          <w:szCs w:val="24"/>
        </w:rPr>
        <w:t xml:space="preserve">lisatakse </w:t>
      </w:r>
      <w:r w:rsidR="008E1005" w:rsidRPr="00342038">
        <w:rPr>
          <w:rFonts w:ascii="Times New Roman" w:hAnsi="Times New Roman" w:cs="Times New Roman"/>
          <w:sz w:val="24"/>
          <w:szCs w:val="24"/>
        </w:rPr>
        <w:t>taotlusele</w:t>
      </w:r>
      <w:del w:id="6" w:author="Kärt Voor" w:date="2024-03-21T13:55:00Z">
        <w:r w:rsidR="008E1005" w:rsidRPr="00342038" w:rsidDel="00385CE0">
          <w:rPr>
            <w:rFonts w:ascii="Times New Roman" w:hAnsi="Times New Roman" w:cs="Times New Roman"/>
            <w:sz w:val="24"/>
            <w:szCs w:val="24"/>
          </w:rPr>
          <w:delText xml:space="preserve"> </w:delText>
        </w:r>
      </w:del>
      <w:r w:rsidR="008E1005" w:rsidRPr="00342038">
        <w:rPr>
          <w:rFonts w:ascii="Times New Roman" w:hAnsi="Times New Roman" w:cs="Times New Roman"/>
          <w:sz w:val="24"/>
          <w:szCs w:val="24"/>
        </w:rPr>
        <w:t xml:space="preserve"> seadme, vahendi või süsteemi tootja </w:t>
      </w:r>
      <w:r w:rsidR="00062A25">
        <w:rPr>
          <w:rFonts w:ascii="Times New Roman" w:hAnsi="Times New Roman" w:cs="Times New Roman"/>
          <w:sz w:val="24"/>
          <w:szCs w:val="24"/>
        </w:rPr>
        <w:t xml:space="preserve">poolt taotlejale väljastatud </w:t>
      </w:r>
      <w:r w:rsidR="008E1005" w:rsidRPr="00342038">
        <w:rPr>
          <w:rFonts w:ascii="Times New Roman" w:hAnsi="Times New Roman" w:cs="Times New Roman"/>
          <w:sz w:val="24"/>
          <w:szCs w:val="24"/>
        </w:rPr>
        <w:t xml:space="preserve">loa või tunnistuse </w:t>
      </w:r>
      <w:r w:rsidR="00C31A93">
        <w:rPr>
          <w:rFonts w:ascii="Times New Roman" w:hAnsi="Times New Roman" w:cs="Times New Roman"/>
          <w:sz w:val="24"/>
          <w:szCs w:val="24"/>
        </w:rPr>
        <w:t xml:space="preserve">koopia selle </w:t>
      </w:r>
      <w:r w:rsidR="008E1005" w:rsidRPr="00342038">
        <w:rPr>
          <w:rFonts w:ascii="Times New Roman" w:hAnsi="Times New Roman" w:cs="Times New Roman"/>
          <w:sz w:val="24"/>
          <w:szCs w:val="24"/>
        </w:rPr>
        <w:t>toote</w:t>
      </w:r>
      <w:r w:rsidR="008E1005">
        <w:rPr>
          <w:rFonts w:ascii="Times New Roman" w:hAnsi="Times New Roman" w:cs="Times New Roman"/>
          <w:sz w:val="24"/>
          <w:szCs w:val="24"/>
        </w:rPr>
        <w:t xml:space="preserve"> katsetamiseks või selle</w:t>
      </w:r>
      <w:r w:rsidR="008E1005" w:rsidRPr="00342038">
        <w:rPr>
          <w:rFonts w:ascii="Times New Roman" w:hAnsi="Times New Roman" w:cs="Times New Roman"/>
          <w:sz w:val="24"/>
          <w:szCs w:val="24"/>
        </w:rPr>
        <w:t xml:space="preserve"> hoolduse, kontrolli või remondi tegemiseks</w:t>
      </w:r>
      <w:r w:rsidRPr="006B47B8" w:rsidDel="008E1005">
        <w:rPr>
          <w:rFonts w:ascii="Times New Roman" w:hAnsi="Times New Roman" w:cs="Times New Roman"/>
          <w:sz w:val="24"/>
          <w:szCs w:val="24"/>
        </w:rPr>
        <w:t>.</w:t>
      </w:r>
      <w:r w:rsidRPr="006B47B8">
        <w:rPr>
          <w:rFonts w:ascii="Times New Roman" w:hAnsi="Times New Roman" w:cs="Times New Roman"/>
          <w:sz w:val="24"/>
          <w:szCs w:val="24"/>
        </w:rPr>
        <w:t>“;</w:t>
      </w:r>
    </w:p>
    <w:p w14:paraId="7D0C222D" w14:textId="435BED98" w:rsidR="000336E0" w:rsidRPr="006B47B8" w:rsidRDefault="000336E0" w:rsidP="00BE0548">
      <w:pPr>
        <w:spacing w:after="0" w:line="240" w:lineRule="auto"/>
        <w:contextualSpacing/>
        <w:jc w:val="both"/>
        <w:rPr>
          <w:rFonts w:ascii="Times New Roman" w:hAnsi="Times New Roman" w:cs="Times New Roman"/>
          <w:sz w:val="24"/>
          <w:szCs w:val="24"/>
        </w:rPr>
      </w:pPr>
    </w:p>
    <w:p w14:paraId="746B6361" w14:textId="7952AB55" w:rsidR="0029079B" w:rsidRDefault="00A70272" w:rsidP="00BE0548">
      <w:pPr>
        <w:spacing w:after="0" w:line="240" w:lineRule="auto"/>
        <w:jc w:val="both"/>
        <w:rPr>
          <w:rFonts w:ascii="Times New Roman" w:eastAsia="Calibri" w:hAnsi="Times New Roman" w:cs="Times New Roman"/>
          <w:sz w:val="24"/>
          <w:szCs w:val="24"/>
        </w:rPr>
      </w:pPr>
      <w:r>
        <w:rPr>
          <w:rFonts w:ascii="Times New Roman" w:hAnsi="Times New Roman" w:cs="Times New Roman"/>
          <w:b/>
          <w:bCs/>
          <w:sz w:val="24"/>
          <w:szCs w:val="24"/>
        </w:rPr>
        <w:t>3</w:t>
      </w:r>
      <w:r w:rsidR="0029079B" w:rsidRPr="00A118D3">
        <w:rPr>
          <w:rFonts w:ascii="Times New Roman" w:hAnsi="Times New Roman" w:cs="Times New Roman"/>
          <w:b/>
          <w:bCs/>
          <w:sz w:val="24"/>
          <w:szCs w:val="24"/>
        </w:rPr>
        <w:t xml:space="preserve">) </w:t>
      </w:r>
      <w:r w:rsidR="0029079B" w:rsidRPr="00A118D3">
        <w:rPr>
          <w:rFonts w:ascii="Times New Roman" w:eastAsia="Calibri" w:hAnsi="Times New Roman" w:cs="Times New Roman"/>
          <w:sz w:val="24"/>
          <w:szCs w:val="24"/>
        </w:rPr>
        <w:t>paragrahvi 9 täiendatakse lõikega 4</w:t>
      </w:r>
      <w:r w:rsidR="0029079B" w:rsidRPr="00A118D3">
        <w:rPr>
          <w:rFonts w:ascii="Times New Roman" w:eastAsia="Calibri" w:hAnsi="Times New Roman" w:cs="Times New Roman"/>
          <w:sz w:val="24"/>
          <w:szCs w:val="24"/>
          <w:vertAlign w:val="superscript"/>
        </w:rPr>
        <w:t>1</w:t>
      </w:r>
      <w:r w:rsidR="0029079B" w:rsidRPr="00A118D3">
        <w:rPr>
          <w:rFonts w:ascii="Times New Roman" w:eastAsia="Calibri" w:hAnsi="Times New Roman" w:cs="Times New Roman"/>
          <w:sz w:val="24"/>
          <w:szCs w:val="24"/>
        </w:rPr>
        <w:t xml:space="preserve"> järgmises sõnastuses:</w:t>
      </w:r>
    </w:p>
    <w:p w14:paraId="2A667CF4" w14:textId="34910422" w:rsidR="0029079B" w:rsidRPr="00A118D3" w:rsidRDefault="0029079B" w:rsidP="00BE0548">
      <w:pPr>
        <w:spacing w:after="0" w:line="240" w:lineRule="auto"/>
        <w:jc w:val="both"/>
        <w:rPr>
          <w:rFonts w:ascii="Times New Roman" w:eastAsia="Calibri" w:hAnsi="Times New Roman" w:cs="Times New Roman"/>
          <w:sz w:val="24"/>
          <w:szCs w:val="24"/>
        </w:rPr>
      </w:pPr>
      <w:r w:rsidRPr="00A118D3">
        <w:rPr>
          <w:rFonts w:ascii="Times New Roman" w:eastAsia="Calibri" w:hAnsi="Times New Roman" w:cs="Times New Roman"/>
          <w:sz w:val="24"/>
          <w:szCs w:val="24"/>
        </w:rPr>
        <w:t>„(4</w:t>
      </w:r>
      <w:r w:rsidRPr="00A118D3">
        <w:rPr>
          <w:rFonts w:ascii="Times New Roman" w:eastAsia="Calibri" w:hAnsi="Times New Roman" w:cs="Times New Roman"/>
          <w:sz w:val="24"/>
          <w:szCs w:val="24"/>
          <w:vertAlign w:val="superscript"/>
        </w:rPr>
        <w:t>1</w:t>
      </w:r>
      <w:r w:rsidRPr="00A118D3">
        <w:rPr>
          <w:rFonts w:ascii="Times New Roman" w:eastAsia="Calibri" w:hAnsi="Times New Roman" w:cs="Times New Roman"/>
          <w:sz w:val="24"/>
          <w:szCs w:val="24"/>
        </w:rPr>
        <w:t xml:space="preserve">) </w:t>
      </w:r>
      <w:r w:rsidR="004417A9">
        <w:rPr>
          <w:rFonts w:ascii="Times New Roman" w:eastAsia="Calibri" w:hAnsi="Times New Roman" w:cs="Times New Roman"/>
          <w:sz w:val="24"/>
          <w:szCs w:val="24"/>
        </w:rPr>
        <w:t xml:space="preserve">Käesoleva seaduse § 7 </w:t>
      </w:r>
      <w:del w:id="7" w:author="Kärt Voor" w:date="2024-03-27T14:48:00Z">
        <w:r w:rsidR="004417A9" w:rsidDel="00D71C2E">
          <w:rPr>
            <w:rFonts w:ascii="Times New Roman" w:eastAsia="Calibri" w:hAnsi="Times New Roman" w:cs="Times New Roman"/>
            <w:sz w:val="24"/>
            <w:szCs w:val="24"/>
          </w:rPr>
          <w:delText xml:space="preserve">lõikes </w:delText>
        </w:r>
      </w:del>
      <w:ins w:id="8" w:author="Kärt Voor" w:date="2024-03-27T14:48:00Z">
        <w:r w:rsidR="00D71C2E">
          <w:rPr>
            <w:rFonts w:ascii="Times New Roman" w:eastAsia="Calibri" w:hAnsi="Times New Roman" w:cs="Times New Roman"/>
            <w:sz w:val="24"/>
            <w:szCs w:val="24"/>
          </w:rPr>
          <w:t xml:space="preserve">punktis </w:t>
        </w:r>
      </w:ins>
      <w:r w:rsidR="004417A9">
        <w:rPr>
          <w:rFonts w:ascii="Times New Roman" w:eastAsia="Calibri" w:hAnsi="Times New Roman" w:cs="Times New Roman"/>
          <w:sz w:val="24"/>
          <w:szCs w:val="24"/>
        </w:rPr>
        <w:t>9 nimetatud v</w:t>
      </w:r>
      <w:r w:rsidRPr="00A118D3">
        <w:rPr>
          <w:rFonts w:ascii="Times New Roman" w:eastAsia="Calibri" w:hAnsi="Times New Roman" w:cs="Times New Roman"/>
          <w:sz w:val="24"/>
          <w:szCs w:val="24"/>
        </w:rPr>
        <w:t xml:space="preserve">äikelaeva ehitamise tegevusloa </w:t>
      </w:r>
      <w:r w:rsidR="004417A9">
        <w:rPr>
          <w:rFonts w:ascii="Times New Roman" w:eastAsia="Calibri" w:hAnsi="Times New Roman" w:cs="Times New Roman"/>
          <w:sz w:val="24"/>
          <w:szCs w:val="24"/>
        </w:rPr>
        <w:t xml:space="preserve">taotlemisel lisatakse taotlus </w:t>
      </w:r>
      <w:r w:rsidR="004417A9" w:rsidRPr="00A118D3">
        <w:rPr>
          <w:rFonts w:ascii="Times New Roman" w:eastAsia="Calibri" w:hAnsi="Times New Roman" w:cs="Times New Roman"/>
          <w:sz w:val="24"/>
          <w:szCs w:val="24"/>
        </w:rPr>
        <w:t>väikelaeva tootja unikaalse koodi</w:t>
      </w:r>
      <w:r w:rsidR="004417A9">
        <w:rPr>
          <w:rFonts w:ascii="Times New Roman" w:eastAsia="Calibri" w:hAnsi="Times New Roman" w:cs="Times New Roman"/>
          <w:sz w:val="24"/>
          <w:szCs w:val="24"/>
        </w:rPr>
        <w:t xml:space="preserve"> saamiseks</w:t>
      </w:r>
      <w:r w:rsidR="004417A9" w:rsidRPr="00A118D3">
        <w:rPr>
          <w:rFonts w:ascii="Times New Roman" w:eastAsia="Calibri" w:hAnsi="Times New Roman" w:cs="Times New Roman"/>
          <w:sz w:val="24"/>
          <w:szCs w:val="24"/>
        </w:rPr>
        <w:t xml:space="preserve"> kooskõlas </w:t>
      </w:r>
      <w:commentRangeStart w:id="9"/>
      <w:r w:rsidR="004417A9" w:rsidRPr="00A118D3">
        <w:rPr>
          <w:rFonts w:ascii="Times New Roman" w:eastAsia="Calibri" w:hAnsi="Times New Roman" w:cs="Times New Roman"/>
          <w:sz w:val="24"/>
          <w:szCs w:val="24"/>
        </w:rPr>
        <w:t xml:space="preserve">komisjoni rakendusmäärusega (EL) 2017/1 veesõidukite identifitseerimine korra kohta Euroopa Parlamendi ja nõukogu direktiivi 2013/53/EL (mis käsitleb väikelaevu ja </w:t>
      </w:r>
      <w:proofErr w:type="spellStart"/>
      <w:r w:rsidR="004417A9" w:rsidRPr="00A118D3">
        <w:rPr>
          <w:rFonts w:ascii="Times New Roman" w:eastAsia="Calibri" w:hAnsi="Times New Roman" w:cs="Times New Roman"/>
          <w:sz w:val="24"/>
          <w:szCs w:val="24"/>
        </w:rPr>
        <w:t>jette</w:t>
      </w:r>
      <w:proofErr w:type="spellEnd"/>
      <w:r w:rsidR="004417A9" w:rsidRPr="00A118D3">
        <w:rPr>
          <w:rFonts w:ascii="Times New Roman" w:eastAsia="Calibri" w:hAnsi="Times New Roman" w:cs="Times New Roman"/>
          <w:sz w:val="24"/>
          <w:szCs w:val="24"/>
        </w:rPr>
        <w:t>) raame</w:t>
      </w:r>
      <w:r w:rsidR="004417A9">
        <w:rPr>
          <w:rFonts w:ascii="Times New Roman" w:eastAsia="Calibri" w:hAnsi="Times New Roman" w:cs="Times New Roman"/>
          <w:sz w:val="24"/>
          <w:szCs w:val="24"/>
        </w:rPr>
        <w:t>s</w:t>
      </w:r>
      <w:commentRangeEnd w:id="9"/>
      <w:r w:rsidR="00D71C2E">
        <w:rPr>
          <w:rStyle w:val="Kommentaariviide"/>
        </w:rPr>
        <w:commentReference w:id="9"/>
      </w:r>
      <w:r w:rsidR="004417A9">
        <w:rPr>
          <w:rFonts w:ascii="Times New Roman" w:eastAsia="Calibri" w:hAnsi="Times New Roman" w:cs="Times New Roman"/>
          <w:sz w:val="24"/>
          <w:szCs w:val="24"/>
        </w:rPr>
        <w:t>. Transpordiamet väljastab tootja unikaalse koodi koos tegevusloaga</w:t>
      </w:r>
      <w:r w:rsidRPr="00A118D3" w:rsidDel="004417A9">
        <w:rPr>
          <w:rFonts w:ascii="Times New Roman" w:eastAsia="Calibri" w:hAnsi="Times New Roman" w:cs="Times New Roman"/>
          <w:sz w:val="24"/>
          <w:szCs w:val="24"/>
        </w:rPr>
        <w:t>.</w:t>
      </w:r>
      <w:r w:rsidRPr="00A118D3">
        <w:rPr>
          <w:rFonts w:ascii="Times New Roman" w:eastAsia="Calibri" w:hAnsi="Times New Roman" w:cs="Times New Roman"/>
          <w:sz w:val="24"/>
          <w:szCs w:val="24"/>
        </w:rPr>
        <w:t>“;</w:t>
      </w:r>
    </w:p>
    <w:p w14:paraId="004C8FCB" w14:textId="77777777" w:rsidR="0029079B" w:rsidRDefault="0029079B" w:rsidP="00BE0548">
      <w:pPr>
        <w:spacing w:after="0" w:line="240" w:lineRule="auto"/>
        <w:contextualSpacing/>
        <w:jc w:val="both"/>
        <w:rPr>
          <w:rFonts w:ascii="Times New Roman" w:hAnsi="Times New Roman" w:cs="Times New Roman"/>
          <w:b/>
          <w:bCs/>
          <w:sz w:val="24"/>
          <w:szCs w:val="24"/>
        </w:rPr>
      </w:pPr>
    </w:p>
    <w:p w14:paraId="38B6AC32" w14:textId="7383DAE1" w:rsidR="000336E0" w:rsidRPr="006B47B8" w:rsidRDefault="00A7027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4</w:t>
      </w:r>
      <w:r w:rsidR="000336E0" w:rsidRPr="006B47B8">
        <w:rPr>
          <w:rFonts w:ascii="Times New Roman" w:hAnsi="Times New Roman" w:cs="Times New Roman"/>
          <w:b/>
          <w:bCs/>
          <w:sz w:val="24"/>
          <w:szCs w:val="24"/>
        </w:rPr>
        <w:t>)</w:t>
      </w:r>
      <w:r w:rsidR="000336E0" w:rsidRPr="006B47B8">
        <w:rPr>
          <w:rFonts w:ascii="Times New Roman" w:hAnsi="Times New Roman" w:cs="Times New Roman"/>
          <w:sz w:val="24"/>
          <w:szCs w:val="24"/>
        </w:rPr>
        <w:t xml:space="preserve"> paragrahvi 9 lõige 5 </w:t>
      </w:r>
      <w:r w:rsidR="00A46F10" w:rsidRPr="006B47B8">
        <w:rPr>
          <w:rFonts w:ascii="Times New Roman" w:hAnsi="Times New Roman" w:cs="Times New Roman"/>
          <w:sz w:val="24"/>
          <w:szCs w:val="24"/>
        </w:rPr>
        <w:t xml:space="preserve">muudetakse ja </w:t>
      </w:r>
      <w:r w:rsidR="000336E0" w:rsidRPr="006B47B8">
        <w:rPr>
          <w:rFonts w:ascii="Times New Roman" w:hAnsi="Times New Roman" w:cs="Times New Roman"/>
          <w:sz w:val="24"/>
          <w:szCs w:val="24"/>
        </w:rPr>
        <w:t>sõnastatakse järgmiselt:</w:t>
      </w:r>
    </w:p>
    <w:p w14:paraId="44526B65" w14:textId="06BC344E" w:rsidR="000336E0" w:rsidRPr="005B4CE6" w:rsidRDefault="000336E0"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„(5) Tegevusloa taotluse läbivaatamise eest tuleb tasuda riigilõivu</w:t>
      </w:r>
      <w:ins w:id="10" w:author="Kärt Voor" w:date="2024-03-27T14:56:00Z">
        <w:r w:rsidR="00F41753">
          <w:rPr>
            <w:rFonts w:ascii="Times New Roman" w:hAnsi="Times New Roman" w:cs="Times New Roman"/>
            <w:sz w:val="24"/>
            <w:szCs w:val="24"/>
          </w:rPr>
          <w:t xml:space="preserve"> riigilõivuseaduses sätestatud määras</w:t>
        </w:r>
      </w:ins>
      <w:r w:rsidRPr="005B4CE6">
        <w:rPr>
          <w:rFonts w:ascii="Times New Roman" w:hAnsi="Times New Roman" w:cs="Times New Roman"/>
          <w:sz w:val="24"/>
          <w:szCs w:val="24"/>
        </w:rPr>
        <w:t>.“;</w:t>
      </w:r>
    </w:p>
    <w:p w14:paraId="1BEE3753" w14:textId="77777777" w:rsidR="00452918" w:rsidRPr="005B4CE6" w:rsidRDefault="00452918" w:rsidP="00BE0548">
      <w:pPr>
        <w:spacing w:after="0" w:line="240" w:lineRule="auto"/>
        <w:contextualSpacing/>
        <w:jc w:val="both"/>
        <w:rPr>
          <w:rFonts w:ascii="Times New Roman" w:hAnsi="Times New Roman" w:cs="Times New Roman"/>
          <w:sz w:val="24"/>
          <w:szCs w:val="24"/>
        </w:rPr>
      </w:pPr>
    </w:p>
    <w:p w14:paraId="05CC1BC5" w14:textId="2470E572" w:rsidR="00452918" w:rsidRPr="005B4CE6" w:rsidRDefault="00A7027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5</w:t>
      </w:r>
      <w:r w:rsidR="00452918" w:rsidRPr="005B4CE6">
        <w:rPr>
          <w:rFonts w:ascii="Times New Roman" w:hAnsi="Times New Roman" w:cs="Times New Roman"/>
          <w:b/>
          <w:bCs/>
          <w:sz w:val="24"/>
          <w:szCs w:val="24"/>
        </w:rPr>
        <w:t>)</w:t>
      </w:r>
      <w:r w:rsidR="00452918" w:rsidRPr="005B4CE6">
        <w:rPr>
          <w:rFonts w:ascii="Times New Roman" w:hAnsi="Times New Roman" w:cs="Times New Roman"/>
          <w:sz w:val="24"/>
          <w:szCs w:val="24"/>
        </w:rPr>
        <w:t xml:space="preserve"> paragrahvi 13 lõike 2 punkt 2 </w:t>
      </w:r>
      <w:r w:rsidR="00614FAE" w:rsidRPr="005B4CE6">
        <w:rPr>
          <w:rFonts w:ascii="Times New Roman" w:hAnsi="Times New Roman" w:cs="Times New Roman"/>
          <w:sz w:val="24"/>
          <w:szCs w:val="24"/>
        </w:rPr>
        <w:t xml:space="preserve">muudetakse ja </w:t>
      </w:r>
      <w:r w:rsidR="00452918" w:rsidRPr="005B4CE6">
        <w:rPr>
          <w:rFonts w:ascii="Times New Roman" w:hAnsi="Times New Roman" w:cs="Times New Roman"/>
          <w:sz w:val="24"/>
          <w:szCs w:val="24"/>
        </w:rPr>
        <w:t>sõnastatakse järgmiselt:</w:t>
      </w:r>
    </w:p>
    <w:p w14:paraId="4A9B911D" w14:textId="08252C77" w:rsidR="00452918" w:rsidRPr="005B4CE6" w:rsidRDefault="00452918"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„2) täisülevaatus, mis tehakse üks kord 12 kuu jooksul tunnistuste väljastamise või nende kehtivuse kinnitamise</w:t>
      </w:r>
      <w:r w:rsidR="003C3F51">
        <w:rPr>
          <w:rFonts w:ascii="Times New Roman" w:hAnsi="Times New Roman" w:cs="Times New Roman"/>
          <w:sz w:val="24"/>
          <w:szCs w:val="24"/>
        </w:rPr>
        <w:t xml:space="preserve"> korral</w:t>
      </w:r>
      <w:r w:rsidRPr="005B4CE6">
        <w:rPr>
          <w:rFonts w:ascii="Times New Roman" w:hAnsi="Times New Roman" w:cs="Times New Roman"/>
          <w:sz w:val="24"/>
          <w:szCs w:val="24"/>
        </w:rPr>
        <w:t xml:space="preserve"> ja mi</w:t>
      </w:r>
      <w:r w:rsidR="009F5B6A">
        <w:rPr>
          <w:rFonts w:ascii="Times New Roman" w:hAnsi="Times New Roman" w:cs="Times New Roman"/>
          <w:sz w:val="24"/>
          <w:szCs w:val="24"/>
        </w:rPr>
        <w:t xml:space="preserve">lle hulka kuulub </w:t>
      </w:r>
      <w:r w:rsidRPr="005B4CE6">
        <w:rPr>
          <w:rFonts w:ascii="Times New Roman" w:hAnsi="Times New Roman" w:cs="Times New Roman"/>
          <w:sz w:val="24"/>
          <w:szCs w:val="24"/>
        </w:rPr>
        <w:t xml:space="preserve">ka laeva veealuse </w:t>
      </w:r>
      <w:commentRangeStart w:id="11"/>
      <w:r w:rsidRPr="005B4CE6">
        <w:rPr>
          <w:rFonts w:ascii="Times New Roman" w:hAnsi="Times New Roman" w:cs="Times New Roman"/>
          <w:sz w:val="24"/>
          <w:szCs w:val="24"/>
        </w:rPr>
        <w:t>osa ülevaatus</w:t>
      </w:r>
      <w:commentRangeEnd w:id="11"/>
      <w:r w:rsidR="00083432">
        <w:rPr>
          <w:rStyle w:val="Kommentaariviide"/>
        </w:rPr>
        <w:commentReference w:id="11"/>
      </w:r>
      <w:r w:rsidRPr="005B4CE6">
        <w:rPr>
          <w:rFonts w:ascii="Times New Roman" w:hAnsi="Times New Roman" w:cs="Times New Roman"/>
          <w:sz w:val="24"/>
          <w:szCs w:val="24"/>
        </w:rPr>
        <w:t xml:space="preserve">. </w:t>
      </w:r>
      <w:commentRangeStart w:id="12"/>
      <w:r w:rsidRPr="005B4CE6">
        <w:rPr>
          <w:rFonts w:ascii="Times New Roman" w:hAnsi="Times New Roman" w:cs="Times New Roman"/>
          <w:sz w:val="24"/>
          <w:szCs w:val="24"/>
        </w:rPr>
        <w:t xml:space="preserve">Kaks korda viie aasta jooksul tehakse täisülevaatuse käigus ka laeva veealuse osa ülevaatus kuivdokis, kusjuures </w:t>
      </w:r>
      <w:proofErr w:type="spellStart"/>
      <w:r w:rsidRPr="005B4CE6">
        <w:rPr>
          <w:rFonts w:ascii="Times New Roman" w:hAnsi="Times New Roman" w:cs="Times New Roman"/>
          <w:sz w:val="24"/>
          <w:szCs w:val="24"/>
        </w:rPr>
        <w:t>ülevaatustevaheline</w:t>
      </w:r>
      <w:proofErr w:type="spellEnd"/>
      <w:r w:rsidRPr="005B4CE6">
        <w:rPr>
          <w:rFonts w:ascii="Times New Roman" w:hAnsi="Times New Roman" w:cs="Times New Roman"/>
          <w:sz w:val="24"/>
          <w:szCs w:val="24"/>
        </w:rPr>
        <w:t xml:space="preserve"> aeg ei või ületada 36 kuud</w:t>
      </w:r>
      <w:r w:rsidR="00211DFE">
        <w:rPr>
          <w:rFonts w:ascii="Times New Roman" w:hAnsi="Times New Roman" w:cs="Times New Roman"/>
          <w:sz w:val="24"/>
          <w:szCs w:val="24"/>
        </w:rPr>
        <w:t>,</w:t>
      </w:r>
      <w:r w:rsidRPr="005B4CE6">
        <w:rPr>
          <w:rFonts w:ascii="Times New Roman" w:hAnsi="Times New Roman" w:cs="Times New Roman"/>
          <w:sz w:val="24"/>
          <w:szCs w:val="24"/>
        </w:rPr>
        <w:t xml:space="preserve"> kui </w:t>
      </w:r>
      <w:commentRangeStart w:id="13"/>
      <w:r w:rsidRPr="005B4CE6">
        <w:rPr>
          <w:rFonts w:ascii="Times New Roman" w:hAnsi="Times New Roman" w:cs="Times New Roman"/>
          <w:sz w:val="24"/>
          <w:szCs w:val="24"/>
        </w:rPr>
        <w:t>volitatud klassifikatsiooniühingu eeskirjad ja normid</w:t>
      </w:r>
      <w:commentRangeEnd w:id="13"/>
      <w:r w:rsidR="00CE3BF3">
        <w:rPr>
          <w:rStyle w:val="Kommentaariviide"/>
        </w:rPr>
        <w:commentReference w:id="13"/>
      </w:r>
      <w:r w:rsidRPr="005B4CE6">
        <w:rPr>
          <w:rFonts w:ascii="Times New Roman" w:hAnsi="Times New Roman" w:cs="Times New Roman"/>
          <w:sz w:val="24"/>
          <w:szCs w:val="24"/>
        </w:rPr>
        <w:t xml:space="preserve"> ei nõua dokiülevaatust sagedamini</w:t>
      </w:r>
      <w:commentRangeEnd w:id="12"/>
      <w:r w:rsidR="00083432">
        <w:rPr>
          <w:rStyle w:val="Kommentaariviide"/>
        </w:rPr>
        <w:commentReference w:id="12"/>
      </w:r>
      <w:r w:rsidRPr="005B4CE6">
        <w:rPr>
          <w:rFonts w:ascii="Times New Roman" w:hAnsi="Times New Roman" w:cs="Times New Roman"/>
          <w:sz w:val="24"/>
          <w:szCs w:val="24"/>
        </w:rPr>
        <w:t>;“;</w:t>
      </w:r>
    </w:p>
    <w:p w14:paraId="3197077D" w14:textId="77777777" w:rsidR="00183F85" w:rsidRPr="005B4CE6" w:rsidRDefault="00183F85" w:rsidP="00BE0548">
      <w:pPr>
        <w:spacing w:after="0" w:line="240" w:lineRule="auto"/>
        <w:contextualSpacing/>
        <w:jc w:val="both"/>
        <w:rPr>
          <w:rFonts w:ascii="Times New Roman" w:hAnsi="Times New Roman" w:cs="Times New Roman"/>
          <w:sz w:val="24"/>
          <w:szCs w:val="24"/>
        </w:rPr>
      </w:pPr>
    </w:p>
    <w:p w14:paraId="457EE895" w14:textId="1A1F1C0F" w:rsidR="00452918" w:rsidRPr="005B4CE6" w:rsidRDefault="00A7027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452918" w:rsidRPr="005B4CE6">
        <w:rPr>
          <w:rFonts w:ascii="Times New Roman" w:hAnsi="Times New Roman" w:cs="Times New Roman"/>
          <w:b/>
          <w:bCs/>
          <w:sz w:val="24"/>
          <w:szCs w:val="24"/>
        </w:rPr>
        <w:t xml:space="preserve">) </w:t>
      </w:r>
      <w:r w:rsidR="00452918" w:rsidRPr="005B4CE6">
        <w:rPr>
          <w:rFonts w:ascii="Times New Roman" w:hAnsi="Times New Roman" w:cs="Times New Roman"/>
          <w:sz w:val="24"/>
          <w:szCs w:val="24"/>
        </w:rPr>
        <w:t>paragrahvi 13 täiendatakse lõikega 2</w:t>
      </w:r>
      <w:r w:rsidR="00452918" w:rsidRPr="005B4CE6">
        <w:rPr>
          <w:rFonts w:ascii="Times New Roman" w:hAnsi="Times New Roman" w:cs="Times New Roman"/>
          <w:sz w:val="24"/>
          <w:szCs w:val="24"/>
          <w:vertAlign w:val="superscript"/>
        </w:rPr>
        <w:t xml:space="preserve">3 </w:t>
      </w:r>
      <w:r w:rsidR="00452918" w:rsidRPr="005B4CE6">
        <w:rPr>
          <w:rFonts w:ascii="Times New Roman" w:hAnsi="Times New Roman" w:cs="Times New Roman"/>
          <w:sz w:val="24"/>
          <w:szCs w:val="24"/>
        </w:rPr>
        <w:t>järgmises sõnastuses:</w:t>
      </w:r>
    </w:p>
    <w:p w14:paraId="4E978750" w14:textId="30E05C2F" w:rsidR="00452918" w:rsidRPr="005B4CE6" w:rsidRDefault="00452918"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„(2</w:t>
      </w:r>
      <w:r w:rsidRPr="005B4CE6">
        <w:rPr>
          <w:rFonts w:ascii="Times New Roman" w:hAnsi="Times New Roman" w:cs="Times New Roman"/>
          <w:sz w:val="24"/>
          <w:szCs w:val="24"/>
          <w:vertAlign w:val="superscript"/>
        </w:rPr>
        <w:t>3</w:t>
      </w:r>
      <w:r w:rsidRPr="005B4CE6">
        <w:rPr>
          <w:rFonts w:ascii="Times New Roman" w:hAnsi="Times New Roman" w:cs="Times New Roman"/>
          <w:sz w:val="24"/>
          <w:szCs w:val="24"/>
        </w:rPr>
        <w:t xml:space="preserve">) Käesoleva paragrahvi lõike 2 punktis 2 </w:t>
      </w:r>
      <w:r w:rsidR="0084074E">
        <w:rPr>
          <w:rFonts w:ascii="Times New Roman" w:hAnsi="Times New Roman" w:cs="Times New Roman"/>
          <w:sz w:val="24"/>
          <w:szCs w:val="24"/>
        </w:rPr>
        <w:t>nimetatud</w:t>
      </w:r>
      <w:r w:rsidR="005637F0">
        <w:rPr>
          <w:rFonts w:ascii="Times New Roman" w:hAnsi="Times New Roman" w:cs="Times New Roman"/>
          <w:sz w:val="24"/>
          <w:szCs w:val="24"/>
        </w:rPr>
        <w:t xml:space="preserve"> juhul võib</w:t>
      </w:r>
      <w:r w:rsidR="0084074E" w:rsidRPr="005B4CE6">
        <w:rPr>
          <w:rFonts w:ascii="Times New Roman" w:hAnsi="Times New Roman" w:cs="Times New Roman"/>
          <w:sz w:val="24"/>
          <w:szCs w:val="24"/>
        </w:rPr>
        <w:t xml:space="preserve"> </w:t>
      </w:r>
      <w:r w:rsidRPr="005B4CE6">
        <w:rPr>
          <w:rFonts w:ascii="Times New Roman" w:hAnsi="Times New Roman" w:cs="Times New Roman"/>
          <w:sz w:val="24"/>
          <w:szCs w:val="24"/>
        </w:rPr>
        <w:t>laeva ühe veealuse osa ülevaatuse kuivdokis asendada laeva veealuse osa ülevaatusega</w:t>
      </w:r>
      <w:r w:rsidR="00211DFE">
        <w:rPr>
          <w:rFonts w:ascii="Times New Roman" w:hAnsi="Times New Roman" w:cs="Times New Roman"/>
          <w:sz w:val="24"/>
          <w:szCs w:val="24"/>
        </w:rPr>
        <w:t xml:space="preserve"> vees</w:t>
      </w:r>
      <w:r w:rsidRPr="005B4CE6">
        <w:rPr>
          <w:rFonts w:ascii="Times New Roman" w:hAnsi="Times New Roman" w:cs="Times New Roman"/>
          <w:sz w:val="24"/>
          <w:szCs w:val="24"/>
        </w:rPr>
        <w:t>, kui on täidetud järgmised tingimused:</w:t>
      </w:r>
    </w:p>
    <w:p w14:paraId="262EDF5B" w14:textId="16A3C148" w:rsidR="00452918" w:rsidRPr="005B4CE6" w:rsidRDefault="00452918"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 xml:space="preserve">1) järgitud </w:t>
      </w:r>
      <w:bookmarkStart w:id="14" w:name="_Hlk157182740"/>
      <w:r w:rsidR="00A7455E" w:rsidRPr="00A7455E">
        <w:rPr>
          <w:rFonts w:ascii="Times New Roman" w:hAnsi="Times New Roman" w:cs="Times New Roman"/>
          <w:sz w:val="24"/>
          <w:szCs w:val="24"/>
        </w:rPr>
        <w:t>on ülevaatuse ja sertifitseerimise ühtlustatud süsteemi ülevaatusjuhiseid, mis on koostatud asjaomaste IMO resolutsioonide ja ringkirjade nõuete kohaselt</w:t>
      </w:r>
      <w:bookmarkEnd w:id="14"/>
      <w:r w:rsidRPr="005B4CE6">
        <w:rPr>
          <w:rFonts w:ascii="Times New Roman" w:hAnsi="Times New Roman" w:cs="Times New Roman"/>
          <w:sz w:val="24"/>
          <w:szCs w:val="24"/>
        </w:rPr>
        <w:t>;</w:t>
      </w:r>
    </w:p>
    <w:p w14:paraId="229624C9" w14:textId="773AC41A" w:rsidR="001D17F8" w:rsidRDefault="00452918"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 xml:space="preserve">2) </w:t>
      </w:r>
      <w:r w:rsidR="001D17F8" w:rsidRPr="001D17F8">
        <w:rPr>
          <w:rFonts w:ascii="Times New Roman" w:hAnsi="Times New Roman" w:cs="Times New Roman"/>
          <w:sz w:val="24"/>
          <w:szCs w:val="24"/>
        </w:rPr>
        <w:t xml:space="preserve">järgitud on Rahvusvahelise Klassifikatsiooniühingute Assotsiatsiooni </w:t>
      </w:r>
      <w:commentRangeStart w:id="15"/>
      <w:r w:rsidR="001D17F8" w:rsidRPr="001D17F8">
        <w:rPr>
          <w:rFonts w:ascii="Times New Roman" w:hAnsi="Times New Roman" w:cs="Times New Roman"/>
          <w:sz w:val="24"/>
          <w:szCs w:val="24"/>
        </w:rPr>
        <w:t xml:space="preserve">menetlusnõudeid </w:t>
      </w:r>
      <w:commentRangeEnd w:id="15"/>
      <w:r w:rsidR="000357DB">
        <w:rPr>
          <w:rStyle w:val="Kommentaariviide"/>
        </w:rPr>
        <w:commentReference w:id="15"/>
      </w:r>
      <w:r w:rsidR="001D17F8" w:rsidRPr="001D17F8">
        <w:rPr>
          <w:rFonts w:ascii="Times New Roman" w:hAnsi="Times New Roman" w:cs="Times New Roman"/>
          <w:sz w:val="24"/>
          <w:szCs w:val="24"/>
        </w:rPr>
        <w:t>klassifikatsiooniühingutele;</w:t>
      </w:r>
    </w:p>
    <w:p w14:paraId="6F3B70FC" w14:textId="2B04416A" w:rsidR="00452918" w:rsidRPr="005B4CE6" w:rsidRDefault="001D17F8"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452918" w:rsidRPr="005B4CE6">
        <w:rPr>
          <w:rFonts w:ascii="Times New Roman" w:hAnsi="Times New Roman" w:cs="Times New Roman"/>
          <w:sz w:val="24"/>
          <w:szCs w:val="24"/>
        </w:rPr>
        <w:t xml:space="preserve">tegemist ei ole </w:t>
      </w:r>
      <w:commentRangeStart w:id="16"/>
      <w:r w:rsidR="00452918" w:rsidRPr="005B4CE6">
        <w:rPr>
          <w:rFonts w:ascii="Times New Roman" w:hAnsi="Times New Roman" w:cs="Times New Roman"/>
          <w:sz w:val="24"/>
          <w:szCs w:val="24"/>
        </w:rPr>
        <w:t>ro-ro-tüüpi laevaga</w:t>
      </w:r>
      <w:commentRangeEnd w:id="16"/>
      <w:r w:rsidR="000357DB">
        <w:rPr>
          <w:rStyle w:val="Kommentaariviide"/>
        </w:rPr>
        <w:commentReference w:id="16"/>
      </w:r>
      <w:r w:rsidR="00452918" w:rsidRPr="005B4CE6">
        <w:rPr>
          <w:rFonts w:ascii="Times New Roman" w:hAnsi="Times New Roman" w:cs="Times New Roman"/>
          <w:sz w:val="24"/>
          <w:szCs w:val="24"/>
        </w:rPr>
        <w:t>;</w:t>
      </w:r>
    </w:p>
    <w:p w14:paraId="566A65F6" w14:textId="21D4DC5C" w:rsidR="00452918" w:rsidRPr="005B4CE6" w:rsidRDefault="001D17F8"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452918" w:rsidRPr="005B4CE6">
        <w:rPr>
          <w:rFonts w:ascii="Times New Roman" w:hAnsi="Times New Roman" w:cs="Times New Roman"/>
          <w:sz w:val="24"/>
          <w:szCs w:val="24"/>
        </w:rPr>
        <w:t>) laev ei ole vanem kui 15 aastat;</w:t>
      </w:r>
    </w:p>
    <w:p w14:paraId="2A3AE536" w14:textId="3F5B135A" w:rsidR="00452918" w:rsidRPr="005B4CE6" w:rsidRDefault="001D17F8"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452918" w:rsidRPr="005B4CE6">
        <w:rPr>
          <w:rFonts w:ascii="Times New Roman" w:hAnsi="Times New Roman" w:cs="Times New Roman"/>
          <w:sz w:val="24"/>
          <w:szCs w:val="24"/>
        </w:rPr>
        <w:t xml:space="preserve">) </w:t>
      </w:r>
      <w:commentRangeStart w:id="17"/>
      <w:r w:rsidR="00452918" w:rsidRPr="005B4CE6">
        <w:rPr>
          <w:rFonts w:ascii="Times New Roman" w:hAnsi="Times New Roman" w:cs="Times New Roman"/>
          <w:sz w:val="24"/>
          <w:szCs w:val="24"/>
        </w:rPr>
        <w:t>tegevus on kooskõlastatud Transpordiametiga.</w:t>
      </w:r>
      <w:r w:rsidR="00B3715C" w:rsidRPr="005B4CE6">
        <w:rPr>
          <w:rFonts w:ascii="Times New Roman" w:hAnsi="Times New Roman" w:cs="Times New Roman"/>
          <w:sz w:val="24"/>
          <w:szCs w:val="24"/>
        </w:rPr>
        <w:t>“;</w:t>
      </w:r>
      <w:commentRangeEnd w:id="17"/>
      <w:r w:rsidR="008B6882">
        <w:rPr>
          <w:rStyle w:val="Kommentaariviide"/>
        </w:rPr>
        <w:commentReference w:id="17"/>
      </w:r>
    </w:p>
    <w:p w14:paraId="2D101EF3" w14:textId="77777777" w:rsidR="00452918" w:rsidRPr="005B4CE6" w:rsidRDefault="00452918" w:rsidP="00BE0548">
      <w:pPr>
        <w:spacing w:after="0" w:line="240" w:lineRule="auto"/>
        <w:contextualSpacing/>
        <w:jc w:val="both"/>
        <w:rPr>
          <w:rFonts w:ascii="Times New Roman" w:hAnsi="Times New Roman" w:cs="Times New Roman"/>
          <w:b/>
          <w:bCs/>
          <w:sz w:val="24"/>
          <w:szCs w:val="24"/>
        </w:rPr>
      </w:pPr>
    </w:p>
    <w:p w14:paraId="4EE003C0" w14:textId="36843687" w:rsidR="00183F85" w:rsidRPr="005B4CE6" w:rsidRDefault="00A7027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183F85" w:rsidRPr="005B4CE6">
        <w:rPr>
          <w:rFonts w:ascii="Times New Roman" w:hAnsi="Times New Roman" w:cs="Times New Roman"/>
          <w:b/>
          <w:bCs/>
          <w:sz w:val="24"/>
          <w:szCs w:val="24"/>
        </w:rPr>
        <w:t xml:space="preserve">) </w:t>
      </w:r>
      <w:r w:rsidR="00183F85" w:rsidRPr="005B4CE6">
        <w:rPr>
          <w:rFonts w:ascii="Times New Roman" w:hAnsi="Times New Roman" w:cs="Times New Roman"/>
          <w:sz w:val="24"/>
          <w:szCs w:val="24"/>
        </w:rPr>
        <w:t>paragrahvi 13 lõike 4 punkt 5</w:t>
      </w:r>
      <w:r w:rsidR="00614FAE" w:rsidRPr="005B4CE6">
        <w:rPr>
          <w:rFonts w:ascii="Times New Roman" w:hAnsi="Times New Roman" w:cs="Times New Roman"/>
          <w:sz w:val="24"/>
          <w:szCs w:val="24"/>
        </w:rPr>
        <w:t xml:space="preserve"> muudetakse ja</w:t>
      </w:r>
      <w:r w:rsidR="00183F85" w:rsidRPr="005B4CE6">
        <w:rPr>
          <w:rFonts w:ascii="Times New Roman" w:hAnsi="Times New Roman" w:cs="Times New Roman"/>
          <w:sz w:val="24"/>
          <w:szCs w:val="24"/>
        </w:rPr>
        <w:t xml:space="preserve"> sõnastatakse järgmiselt:</w:t>
      </w:r>
    </w:p>
    <w:p w14:paraId="1BC03E10" w14:textId="5F796EAA" w:rsidR="00183F85" w:rsidRPr="005B4CE6" w:rsidRDefault="00183F85"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lastRenderedPageBreak/>
        <w:t xml:space="preserve">„5) vähemalt kaks laeva veealuse osa ülevaatust kuivdokis, mis tehakse igas viieaastases ajavahemikus, kusjuures </w:t>
      </w:r>
      <w:proofErr w:type="spellStart"/>
      <w:r w:rsidRPr="005B4CE6">
        <w:rPr>
          <w:rFonts w:ascii="Times New Roman" w:hAnsi="Times New Roman" w:cs="Times New Roman"/>
          <w:sz w:val="24"/>
          <w:szCs w:val="24"/>
        </w:rPr>
        <w:t>ülevaatustevaheline</w:t>
      </w:r>
      <w:proofErr w:type="spellEnd"/>
      <w:r w:rsidRPr="005B4CE6">
        <w:rPr>
          <w:rFonts w:ascii="Times New Roman" w:hAnsi="Times New Roman" w:cs="Times New Roman"/>
          <w:sz w:val="24"/>
          <w:szCs w:val="24"/>
        </w:rPr>
        <w:t xml:space="preserve"> aeg ei või ületada 36 kuud, kui volitatud klassifikatsiooniühingu eeskirjad ja normid ei nõua ülevaatust sagedamini</w:t>
      </w:r>
      <w:r w:rsidR="00452918" w:rsidRPr="005B4CE6">
        <w:rPr>
          <w:rFonts w:ascii="Times New Roman" w:hAnsi="Times New Roman" w:cs="Times New Roman"/>
          <w:sz w:val="24"/>
          <w:szCs w:val="24"/>
        </w:rPr>
        <w:t>;</w:t>
      </w:r>
      <w:r w:rsidRPr="005B4CE6">
        <w:rPr>
          <w:rFonts w:ascii="Times New Roman" w:hAnsi="Times New Roman" w:cs="Times New Roman"/>
          <w:sz w:val="24"/>
          <w:szCs w:val="24"/>
        </w:rPr>
        <w:t>“;</w:t>
      </w:r>
    </w:p>
    <w:p w14:paraId="1FC3DA2B" w14:textId="77777777" w:rsidR="00183F85" w:rsidRPr="005B4CE6" w:rsidRDefault="00183F85" w:rsidP="00BE0548">
      <w:pPr>
        <w:spacing w:after="0" w:line="240" w:lineRule="auto"/>
        <w:contextualSpacing/>
        <w:jc w:val="both"/>
        <w:rPr>
          <w:rFonts w:ascii="Times New Roman" w:hAnsi="Times New Roman" w:cs="Times New Roman"/>
          <w:sz w:val="24"/>
          <w:szCs w:val="24"/>
        </w:rPr>
      </w:pPr>
    </w:p>
    <w:p w14:paraId="526EC5D7" w14:textId="092CB309" w:rsidR="00183F85" w:rsidRPr="005B4CE6" w:rsidRDefault="00A7027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183F85" w:rsidRPr="005B4CE6">
        <w:rPr>
          <w:rFonts w:ascii="Times New Roman" w:hAnsi="Times New Roman" w:cs="Times New Roman"/>
          <w:b/>
          <w:bCs/>
          <w:sz w:val="24"/>
          <w:szCs w:val="24"/>
        </w:rPr>
        <w:t>)</w:t>
      </w:r>
      <w:r w:rsidR="00183F85" w:rsidRPr="005B4CE6">
        <w:rPr>
          <w:rFonts w:ascii="Times New Roman" w:hAnsi="Times New Roman" w:cs="Times New Roman"/>
          <w:sz w:val="24"/>
          <w:szCs w:val="24"/>
        </w:rPr>
        <w:t xml:space="preserve"> paragrahvi 13 täiendatakse lõi</w:t>
      </w:r>
      <w:r w:rsidR="00B3715C" w:rsidRPr="005B4CE6">
        <w:rPr>
          <w:rFonts w:ascii="Times New Roman" w:hAnsi="Times New Roman" w:cs="Times New Roman"/>
          <w:sz w:val="24"/>
          <w:szCs w:val="24"/>
        </w:rPr>
        <w:t>ke</w:t>
      </w:r>
      <w:r w:rsidR="00183F85" w:rsidRPr="005B4CE6">
        <w:rPr>
          <w:rFonts w:ascii="Times New Roman" w:hAnsi="Times New Roman" w:cs="Times New Roman"/>
          <w:sz w:val="24"/>
          <w:szCs w:val="24"/>
        </w:rPr>
        <w:t>ga 4</w:t>
      </w:r>
      <w:r w:rsidR="00183F85" w:rsidRPr="005B4CE6">
        <w:rPr>
          <w:rFonts w:ascii="Times New Roman" w:hAnsi="Times New Roman" w:cs="Times New Roman"/>
          <w:sz w:val="24"/>
          <w:szCs w:val="24"/>
          <w:vertAlign w:val="superscript"/>
        </w:rPr>
        <w:t xml:space="preserve">1 </w:t>
      </w:r>
      <w:r w:rsidR="00183F85" w:rsidRPr="005B4CE6">
        <w:rPr>
          <w:rFonts w:ascii="Times New Roman" w:hAnsi="Times New Roman" w:cs="Times New Roman"/>
          <w:sz w:val="24"/>
          <w:szCs w:val="24"/>
        </w:rPr>
        <w:t>järgmises sõnastuses:</w:t>
      </w:r>
    </w:p>
    <w:p w14:paraId="0B1FBF78" w14:textId="4794FDDA" w:rsidR="00CE7EED" w:rsidRPr="005B4CE6" w:rsidRDefault="00256720"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w:t>
      </w:r>
      <w:r w:rsidR="00CE7EED" w:rsidRPr="005B4CE6">
        <w:rPr>
          <w:rFonts w:ascii="Times New Roman" w:hAnsi="Times New Roman" w:cs="Times New Roman"/>
          <w:sz w:val="24"/>
          <w:szCs w:val="24"/>
        </w:rPr>
        <w:t>(4</w:t>
      </w:r>
      <w:r w:rsidR="000D727D" w:rsidRPr="005B4CE6">
        <w:rPr>
          <w:rFonts w:ascii="Times New Roman" w:hAnsi="Times New Roman" w:cs="Times New Roman"/>
          <w:sz w:val="24"/>
          <w:szCs w:val="24"/>
          <w:vertAlign w:val="superscript"/>
        </w:rPr>
        <w:t>1</w:t>
      </w:r>
      <w:r w:rsidR="00CE7EED" w:rsidRPr="005B4CE6">
        <w:rPr>
          <w:rFonts w:ascii="Times New Roman" w:hAnsi="Times New Roman" w:cs="Times New Roman"/>
          <w:sz w:val="24"/>
          <w:szCs w:val="24"/>
        </w:rPr>
        <w:t xml:space="preserve">) Käesoleva paragrahvi lõike 4 punktis 5 </w:t>
      </w:r>
      <w:r w:rsidR="006F27FE">
        <w:rPr>
          <w:rFonts w:ascii="Times New Roman" w:hAnsi="Times New Roman" w:cs="Times New Roman"/>
          <w:sz w:val="24"/>
          <w:szCs w:val="24"/>
        </w:rPr>
        <w:t>nimetatud</w:t>
      </w:r>
      <w:r w:rsidR="00CE7EED" w:rsidRPr="005B4CE6">
        <w:rPr>
          <w:rFonts w:ascii="Times New Roman" w:hAnsi="Times New Roman" w:cs="Times New Roman"/>
          <w:sz w:val="24"/>
          <w:szCs w:val="24"/>
        </w:rPr>
        <w:t xml:space="preserve"> </w:t>
      </w:r>
      <w:r w:rsidR="00764A3B">
        <w:rPr>
          <w:rFonts w:ascii="Times New Roman" w:hAnsi="Times New Roman" w:cs="Times New Roman"/>
          <w:sz w:val="24"/>
          <w:szCs w:val="24"/>
        </w:rPr>
        <w:t xml:space="preserve">juhul </w:t>
      </w:r>
      <w:r w:rsidR="00CE7EED" w:rsidRPr="005B4CE6">
        <w:rPr>
          <w:rFonts w:ascii="Times New Roman" w:hAnsi="Times New Roman" w:cs="Times New Roman"/>
          <w:sz w:val="24"/>
          <w:szCs w:val="24"/>
        </w:rPr>
        <w:t>ühe laeva veealuse osa ülevaatuse kuivdokis võib asendada laeva veealuse osa ülevaatusega</w:t>
      </w:r>
      <w:r w:rsidR="006F27FE" w:rsidRPr="006F27FE">
        <w:rPr>
          <w:rFonts w:ascii="Times New Roman" w:hAnsi="Times New Roman" w:cs="Times New Roman"/>
          <w:sz w:val="24"/>
          <w:szCs w:val="24"/>
        </w:rPr>
        <w:t xml:space="preserve"> </w:t>
      </w:r>
      <w:r w:rsidR="006F27FE" w:rsidRPr="005B4CE6">
        <w:rPr>
          <w:rFonts w:ascii="Times New Roman" w:hAnsi="Times New Roman" w:cs="Times New Roman"/>
          <w:sz w:val="24"/>
          <w:szCs w:val="24"/>
        </w:rPr>
        <w:t>vees</w:t>
      </w:r>
      <w:r w:rsidR="00CE7EED" w:rsidRPr="005B4CE6">
        <w:rPr>
          <w:rFonts w:ascii="Times New Roman" w:hAnsi="Times New Roman" w:cs="Times New Roman"/>
          <w:sz w:val="24"/>
          <w:szCs w:val="24"/>
        </w:rPr>
        <w:t>, kui on täidetud järgmised tingimused:</w:t>
      </w:r>
    </w:p>
    <w:p w14:paraId="621FA748" w14:textId="12005CD3" w:rsidR="00CE7EED" w:rsidRPr="005B4CE6" w:rsidRDefault="00CE7EED"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1)</w:t>
      </w:r>
      <w:r w:rsidRPr="005B4CE6">
        <w:t xml:space="preserve"> </w:t>
      </w:r>
      <w:r w:rsidRPr="005B4CE6">
        <w:rPr>
          <w:rFonts w:ascii="Times New Roman" w:hAnsi="Times New Roman" w:cs="Times New Roman"/>
          <w:sz w:val="24"/>
          <w:szCs w:val="24"/>
        </w:rPr>
        <w:t xml:space="preserve">järgitud </w:t>
      </w:r>
      <w:r w:rsidR="00D71580" w:rsidRPr="00A7455E">
        <w:rPr>
          <w:rFonts w:ascii="Times New Roman" w:hAnsi="Times New Roman" w:cs="Times New Roman"/>
          <w:sz w:val="24"/>
          <w:szCs w:val="24"/>
        </w:rPr>
        <w:t>on ülevaatuse ja sertifitseerimise ühtlustatud süsteemi ülevaatusjuhiseid, mis on koostatud asjaomaste IMO resolutsioonide ja ringkirjade nõuete kohaselt</w:t>
      </w:r>
      <w:r w:rsidRPr="005B4CE6">
        <w:rPr>
          <w:rFonts w:ascii="Times New Roman" w:hAnsi="Times New Roman" w:cs="Times New Roman"/>
          <w:sz w:val="24"/>
          <w:szCs w:val="24"/>
        </w:rPr>
        <w:t>;</w:t>
      </w:r>
    </w:p>
    <w:p w14:paraId="58BFCFF0" w14:textId="33838F1E" w:rsidR="006C1977" w:rsidRPr="005B4CE6" w:rsidRDefault="006C1977"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 xml:space="preserve">2) </w:t>
      </w:r>
      <w:bookmarkStart w:id="18" w:name="_Hlk155111070"/>
      <w:r w:rsidRPr="005B4CE6">
        <w:rPr>
          <w:rFonts w:ascii="Times New Roman" w:hAnsi="Times New Roman" w:cs="Times New Roman"/>
          <w:sz w:val="24"/>
          <w:szCs w:val="24"/>
        </w:rPr>
        <w:t xml:space="preserve">järgitud on Rahvusvahelise Klassifikatsiooniühingute Assotsiatsiooni </w:t>
      </w:r>
      <w:commentRangeStart w:id="19"/>
      <w:r w:rsidRPr="005B4CE6">
        <w:rPr>
          <w:rFonts w:ascii="Times New Roman" w:hAnsi="Times New Roman" w:cs="Times New Roman"/>
          <w:sz w:val="24"/>
          <w:szCs w:val="24"/>
        </w:rPr>
        <w:t xml:space="preserve">menetlusnõudeid </w:t>
      </w:r>
      <w:commentRangeEnd w:id="19"/>
      <w:r w:rsidR="0076315C">
        <w:rPr>
          <w:rStyle w:val="Kommentaariviide"/>
        </w:rPr>
        <w:commentReference w:id="19"/>
      </w:r>
      <w:r w:rsidRPr="005B4CE6">
        <w:rPr>
          <w:rFonts w:ascii="Times New Roman" w:hAnsi="Times New Roman" w:cs="Times New Roman"/>
          <w:sz w:val="24"/>
          <w:szCs w:val="24"/>
        </w:rPr>
        <w:t>klassifikatsiooniühingutele;</w:t>
      </w:r>
      <w:bookmarkEnd w:id="18"/>
    </w:p>
    <w:p w14:paraId="32BE71FF" w14:textId="2B5A829D" w:rsidR="00CE7EED" w:rsidRDefault="006C1977"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sz w:val="24"/>
          <w:szCs w:val="24"/>
        </w:rPr>
        <w:t>3</w:t>
      </w:r>
      <w:r w:rsidR="00CE7EED" w:rsidRPr="005B4CE6">
        <w:rPr>
          <w:rFonts w:ascii="Times New Roman" w:hAnsi="Times New Roman" w:cs="Times New Roman"/>
          <w:sz w:val="24"/>
          <w:szCs w:val="24"/>
        </w:rPr>
        <w:t xml:space="preserve">) tegevus on </w:t>
      </w:r>
      <w:commentRangeStart w:id="20"/>
      <w:r w:rsidR="00CE7EED" w:rsidRPr="005B4CE6">
        <w:rPr>
          <w:rFonts w:ascii="Times New Roman" w:hAnsi="Times New Roman" w:cs="Times New Roman"/>
          <w:sz w:val="24"/>
          <w:szCs w:val="24"/>
        </w:rPr>
        <w:t xml:space="preserve">kooskõlastatud </w:t>
      </w:r>
      <w:commentRangeEnd w:id="20"/>
      <w:r w:rsidR="008B6882">
        <w:rPr>
          <w:rStyle w:val="Kommentaariviide"/>
        </w:rPr>
        <w:commentReference w:id="20"/>
      </w:r>
      <w:r w:rsidR="00CE7EED" w:rsidRPr="005B4CE6">
        <w:rPr>
          <w:rFonts w:ascii="Times New Roman" w:hAnsi="Times New Roman" w:cs="Times New Roman"/>
          <w:sz w:val="24"/>
          <w:szCs w:val="24"/>
        </w:rPr>
        <w:t>Transpordiametiga.“;</w:t>
      </w:r>
    </w:p>
    <w:p w14:paraId="4F9D5EA3" w14:textId="77777777" w:rsidR="00532D61" w:rsidRDefault="00532D61" w:rsidP="00BE0548">
      <w:pPr>
        <w:spacing w:after="0" w:line="240" w:lineRule="auto"/>
        <w:contextualSpacing/>
        <w:jc w:val="both"/>
        <w:rPr>
          <w:rFonts w:ascii="Times New Roman" w:hAnsi="Times New Roman" w:cs="Times New Roman"/>
          <w:sz w:val="24"/>
          <w:szCs w:val="24"/>
        </w:rPr>
      </w:pPr>
    </w:p>
    <w:p w14:paraId="0F9A64A9" w14:textId="1B896E1E" w:rsidR="00532D61" w:rsidRPr="00532D61" w:rsidRDefault="00A70272" w:rsidP="00BE0548">
      <w:pPr>
        <w:spacing w:after="0" w:line="240" w:lineRule="auto"/>
        <w:contextualSpacing/>
        <w:jc w:val="both"/>
        <w:rPr>
          <w:rFonts w:ascii="Times New Roman" w:hAnsi="Times New Roman" w:cs="Times New Roman"/>
          <w:sz w:val="24"/>
          <w:szCs w:val="24"/>
        </w:rPr>
      </w:pPr>
      <w:commentRangeStart w:id="21"/>
      <w:r w:rsidRPr="00D72EE7">
        <w:rPr>
          <w:rFonts w:ascii="Times New Roman" w:hAnsi="Times New Roman" w:cs="Times New Roman"/>
          <w:b/>
          <w:bCs/>
          <w:sz w:val="24"/>
          <w:szCs w:val="24"/>
        </w:rPr>
        <w:t>9</w:t>
      </w:r>
      <w:r w:rsidR="00532D61" w:rsidRPr="00D72EE7">
        <w:rPr>
          <w:rFonts w:ascii="Times New Roman" w:hAnsi="Times New Roman" w:cs="Times New Roman"/>
          <w:b/>
          <w:bCs/>
          <w:sz w:val="24"/>
          <w:szCs w:val="24"/>
        </w:rPr>
        <w:t xml:space="preserve">) </w:t>
      </w:r>
      <w:r w:rsidR="00532D61" w:rsidRPr="00D72EE7">
        <w:rPr>
          <w:rFonts w:ascii="Times New Roman" w:hAnsi="Times New Roman" w:cs="Times New Roman"/>
          <w:sz w:val="24"/>
          <w:szCs w:val="24"/>
        </w:rPr>
        <w:t>paragrahvi 18 pealkirja täiendatakse pärast sõna „</w:t>
      </w:r>
      <w:r w:rsidR="00532D61" w:rsidRPr="00D72EE7">
        <w:rPr>
          <w:rFonts w:ascii="Times New Roman" w:hAnsi="Times New Roman" w:cs="Times New Roman"/>
          <w:b/>
          <w:bCs/>
          <w:sz w:val="24"/>
          <w:szCs w:val="24"/>
        </w:rPr>
        <w:t>tunnistamine</w:t>
      </w:r>
      <w:r w:rsidR="00532D61" w:rsidRPr="00D72EE7">
        <w:rPr>
          <w:rFonts w:ascii="Times New Roman" w:hAnsi="Times New Roman" w:cs="Times New Roman"/>
          <w:sz w:val="24"/>
          <w:szCs w:val="24"/>
        </w:rPr>
        <w:t xml:space="preserve">“ tekstiosaga </w:t>
      </w:r>
      <w:commentRangeStart w:id="22"/>
      <w:r w:rsidR="000452A6" w:rsidRPr="00D72EE7">
        <w:rPr>
          <w:rFonts w:ascii="Times New Roman" w:hAnsi="Times New Roman" w:cs="Times New Roman"/>
          <w:sz w:val="24"/>
          <w:szCs w:val="24"/>
        </w:rPr>
        <w:t>„</w:t>
      </w:r>
      <w:r w:rsidR="000F6C8A" w:rsidRPr="00D72EE7">
        <w:rPr>
          <w:rFonts w:ascii="Times New Roman" w:hAnsi="Times New Roman" w:cs="Times New Roman"/>
          <w:b/>
          <w:bCs/>
          <w:sz w:val="24"/>
          <w:szCs w:val="24"/>
          <w:rPrChange w:id="23" w:author="Kärt Voor" w:date="2024-03-30T12:44:00Z">
            <w:rPr>
              <w:rFonts w:ascii="Times New Roman" w:hAnsi="Times New Roman" w:cs="Times New Roman"/>
              <w:sz w:val="24"/>
              <w:szCs w:val="24"/>
            </w:rPr>
          </w:rPrChange>
        </w:rPr>
        <w:t>,</w:t>
      </w:r>
      <w:ins w:id="24" w:author="Kärt Voor" w:date="2024-03-30T12:44:00Z">
        <w:r w:rsidR="00D72EE7">
          <w:rPr>
            <w:rFonts w:ascii="Times New Roman" w:hAnsi="Times New Roman" w:cs="Times New Roman"/>
            <w:b/>
            <w:bCs/>
            <w:sz w:val="24"/>
            <w:szCs w:val="24"/>
          </w:rPr>
          <w:t xml:space="preserve"> </w:t>
        </w:r>
      </w:ins>
      <w:r w:rsidR="00532D61" w:rsidRPr="00D72EE7">
        <w:rPr>
          <w:rFonts w:ascii="Times New Roman" w:hAnsi="Times New Roman" w:cs="Times New Roman"/>
          <w:b/>
          <w:bCs/>
          <w:sz w:val="24"/>
          <w:szCs w:val="24"/>
        </w:rPr>
        <w:t xml:space="preserve">kehtivuse </w:t>
      </w:r>
      <w:commentRangeEnd w:id="22"/>
      <w:r w:rsidR="00D72EE7">
        <w:rPr>
          <w:rStyle w:val="Kommentaariviide"/>
        </w:rPr>
        <w:commentReference w:id="22"/>
      </w:r>
      <w:r w:rsidR="00532D61" w:rsidRPr="00D72EE7">
        <w:rPr>
          <w:rFonts w:ascii="Times New Roman" w:hAnsi="Times New Roman" w:cs="Times New Roman"/>
          <w:b/>
          <w:bCs/>
          <w:sz w:val="24"/>
          <w:szCs w:val="24"/>
        </w:rPr>
        <w:t>peatamine</w:t>
      </w:r>
      <w:r w:rsidR="00532D61" w:rsidRPr="00D72EE7">
        <w:rPr>
          <w:rFonts w:ascii="Times New Roman" w:hAnsi="Times New Roman" w:cs="Times New Roman"/>
          <w:sz w:val="24"/>
          <w:szCs w:val="24"/>
        </w:rPr>
        <w:t>“;</w:t>
      </w:r>
      <w:commentRangeEnd w:id="21"/>
      <w:r w:rsidR="00D72EE7">
        <w:rPr>
          <w:rStyle w:val="Kommentaariviide"/>
        </w:rPr>
        <w:commentReference w:id="21"/>
      </w:r>
    </w:p>
    <w:p w14:paraId="06977858" w14:textId="7BF08495" w:rsidR="00EB0C00" w:rsidRPr="005B4CE6" w:rsidRDefault="00EB0C00" w:rsidP="00BE0548">
      <w:pPr>
        <w:spacing w:after="0" w:line="240" w:lineRule="auto"/>
        <w:contextualSpacing/>
        <w:jc w:val="both"/>
        <w:rPr>
          <w:rFonts w:ascii="Times New Roman" w:hAnsi="Times New Roman" w:cs="Times New Roman"/>
          <w:sz w:val="24"/>
          <w:szCs w:val="24"/>
        </w:rPr>
      </w:pPr>
    </w:p>
    <w:p w14:paraId="551B464F" w14:textId="4728AE1A" w:rsidR="00EB0C00" w:rsidRPr="005B4CE6" w:rsidRDefault="000C24D6"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b/>
          <w:bCs/>
          <w:sz w:val="24"/>
          <w:szCs w:val="24"/>
        </w:rPr>
        <w:t>1</w:t>
      </w:r>
      <w:r w:rsidR="00A70272">
        <w:rPr>
          <w:rFonts w:ascii="Times New Roman" w:hAnsi="Times New Roman" w:cs="Times New Roman"/>
          <w:b/>
          <w:bCs/>
          <w:sz w:val="24"/>
          <w:szCs w:val="24"/>
        </w:rPr>
        <w:t>0</w:t>
      </w:r>
      <w:r w:rsidR="00EB0C00" w:rsidRPr="005B4CE6">
        <w:rPr>
          <w:rFonts w:ascii="Times New Roman" w:hAnsi="Times New Roman" w:cs="Times New Roman"/>
          <w:b/>
          <w:bCs/>
          <w:sz w:val="24"/>
          <w:szCs w:val="24"/>
        </w:rPr>
        <w:t>)</w:t>
      </w:r>
      <w:r w:rsidR="00EB0C00" w:rsidRPr="005B4CE6">
        <w:rPr>
          <w:rFonts w:ascii="Times New Roman" w:hAnsi="Times New Roman" w:cs="Times New Roman"/>
          <w:sz w:val="24"/>
          <w:szCs w:val="24"/>
        </w:rPr>
        <w:t xml:space="preserve"> paragrahvi 18 lõike 2 punkt 1 tunnistatakse kehtetuks;</w:t>
      </w:r>
    </w:p>
    <w:p w14:paraId="11696C37" w14:textId="77777777" w:rsidR="006A6F29" w:rsidRPr="005B4CE6" w:rsidRDefault="006A6F29" w:rsidP="00BE0548">
      <w:pPr>
        <w:spacing w:after="0" w:line="240" w:lineRule="auto"/>
        <w:contextualSpacing/>
        <w:jc w:val="both"/>
        <w:rPr>
          <w:rFonts w:ascii="Times New Roman" w:hAnsi="Times New Roman" w:cs="Times New Roman"/>
          <w:sz w:val="24"/>
          <w:szCs w:val="24"/>
        </w:rPr>
      </w:pPr>
    </w:p>
    <w:p w14:paraId="6F3AB5B5" w14:textId="7EABEA6B" w:rsidR="00EB0C00" w:rsidRPr="00AA43DC" w:rsidRDefault="0028050D"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b/>
          <w:bCs/>
          <w:sz w:val="24"/>
          <w:szCs w:val="24"/>
        </w:rPr>
        <w:t>1</w:t>
      </w:r>
      <w:r w:rsidR="00A70272">
        <w:rPr>
          <w:rFonts w:ascii="Times New Roman" w:hAnsi="Times New Roman" w:cs="Times New Roman"/>
          <w:b/>
          <w:bCs/>
          <w:sz w:val="24"/>
          <w:szCs w:val="24"/>
        </w:rPr>
        <w:t>1</w:t>
      </w:r>
      <w:r w:rsidR="006A6F29" w:rsidRPr="005B4CE6">
        <w:rPr>
          <w:rFonts w:ascii="Times New Roman" w:hAnsi="Times New Roman" w:cs="Times New Roman"/>
          <w:b/>
          <w:bCs/>
          <w:sz w:val="24"/>
          <w:szCs w:val="24"/>
        </w:rPr>
        <w:t>)</w:t>
      </w:r>
      <w:r w:rsidR="00EB0C00" w:rsidRPr="005B4CE6">
        <w:rPr>
          <w:rFonts w:ascii="Times New Roman" w:hAnsi="Times New Roman" w:cs="Times New Roman"/>
          <w:sz w:val="24"/>
          <w:szCs w:val="24"/>
        </w:rPr>
        <w:t xml:space="preserve"> paragrahvi 18 täiendatakse lõi</w:t>
      </w:r>
      <w:r w:rsidR="00050B5A" w:rsidRPr="005B4CE6">
        <w:rPr>
          <w:rFonts w:ascii="Times New Roman" w:hAnsi="Times New Roman" w:cs="Times New Roman"/>
          <w:sz w:val="24"/>
          <w:szCs w:val="24"/>
        </w:rPr>
        <w:t>gete</w:t>
      </w:r>
      <w:r w:rsidR="00EB0C00" w:rsidRPr="005B4CE6">
        <w:rPr>
          <w:rFonts w:ascii="Times New Roman" w:hAnsi="Times New Roman" w:cs="Times New Roman"/>
          <w:sz w:val="24"/>
          <w:szCs w:val="24"/>
        </w:rPr>
        <w:t xml:space="preserve">ga 3 </w:t>
      </w:r>
      <w:r w:rsidR="00050B5A" w:rsidRPr="005B4CE6">
        <w:rPr>
          <w:rFonts w:ascii="Times New Roman" w:hAnsi="Times New Roman" w:cs="Times New Roman"/>
          <w:sz w:val="24"/>
          <w:szCs w:val="24"/>
        </w:rPr>
        <w:t>ja 4</w:t>
      </w:r>
      <w:r w:rsidR="006B47B8" w:rsidRPr="005B4CE6">
        <w:rPr>
          <w:rFonts w:ascii="Times New Roman" w:hAnsi="Times New Roman" w:cs="Times New Roman"/>
          <w:sz w:val="24"/>
          <w:szCs w:val="24"/>
        </w:rPr>
        <w:t xml:space="preserve"> </w:t>
      </w:r>
      <w:r w:rsidR="00EB0C00" w:rsidRPr="005B4CE6">
        <w:rPr>
          <w:rFonts w:ascii="Times New Roman" w:hAnsi="Times New Roman" w:cs="Times New Roman"/>
          <w:sz w:val="24"/>
          <w:szCs w:val="24"/>
        </w:rPr>
        <w:t>järgmises sõnastuses</w:t>
      </w:r>
      <w:r w:rsidR="00EB0C00" w:rsidRPr="00AA43DC">
        <w:rPr>
          <w:rFonts w:ascii="Times New Roman" w:hAnsi="Times New Roman" w:cs="Times New Roman"/>
          <w:sz w:val="24"/>
          <w:szCs w:val="24"/>
        </w:rPr>
        <w:t>:</w:t>
      </w:r>
    </w:p>
    <w:p w14:paraId="53574CBA" w14:textId="77777777" w:rsidR="00050B5A" w:rsidRPr="00AA43DC" w:rsidRDefault="00EB0C00" w:rsidP="00BE0548">
      <w:pPr>
        <w:spacing w:after="0" w:line="240" w:lineRule="auto"/>
        <w:contextualSpacing/>
        <w:jc w:val="both"/>
        <w:rPr>
          <w:rFonts w:ascii="Times New Roman" w:hAnsi="Times New Roman" w:cs="Times New Roman"/>
          <w:sz w:val="24"/>
          <w:szCs w:val="24"/>
        </w:rPr>
      </w:pPr>
      <w:r w:rsidRPr="00AA43DC">
        <w:rPr>
          <w:rFonts w:ascii="Times New Roman" w:hAnsi="Times New Roman" w:cs="Times New Roman"/>
          <w:sz w:val="24"/>
          <w:szCs w:val="24"/>
        </w:rPr>
        <w:t xml:space="preserve">„(3) Transpordiamet peatab laeva meresõiduohutust tõendava tunnistuse, merekõlblikkuse tunnistuse, sõidukõlblikkuse tunnistuse, reisijateveo tunnistuse, </w:t>
      </w:r>
      <w:proofErr w:type="spellStart"/>
      <w:r w:rsidRPr="00AA43DC">
        <w:rPr>
          <w:rFonts w:ascii="Times New Roman" w:hAnsi="Times New Roman" w:cs="Times New Roman"/>
          <w:sz w:val="24"/>
          <w:szCs w:val="24"/>
        </w:rPr>
        <w:t>siseveelaeva</w:t>
      </w:r>
      <w:proofErr w:type="spellEnd"/>
      <w:r w:rsidRPr="00AA43DC">
        <w:rPr>
          <w:rFonts w:ascii="Times New Roman" w:hAnsi="Times New Roman" w:cs="Times New Roman"/>
          <w:sz w:val="24"/>
          <w:szCs w:val="24"/>
        </w:rPr>
        <w:t xml:space="preserve"> reisijateveo tunnistuse ja ajaloolise laeva tunnistuse laeva madalikule sõidu või põhjapuute korral, välja arvatud juhul, kui põhjapuute võimalus on </w:t>
      </w:r>
      <w:commentRangeStart w:id="25"/>
      <w:r w:rsidRPr="00AA43DC">
        <w:rPr>
          <w:rFonts w:ascii="Times New Roman" w:hAnsi="Times New Roman" w:cs="Times New Roman"/>
          <w:sz w:val="24"/>
          <w:szCs w:val="24"/>
        </w:rPr>
        <w:t xml:space="preserve">sätestatud sadama tavades </w:t>
      </w:r>
      <w:commentRangeEnd w:id="25"/>
      <w:r w:rsidR="006669E2">
        <w:rPr>
          <w:rStyle w:val="Kommentaariviide"/>
        </w:rPr>
        <w:commentReference w:id="25"/>
      </w:r>
      <w:r w:rsidRPr="00AA43DC">
        <w:rPr>
          <w:rFonts w:ascii="Times New Roman" w:hAnsi="Times New Roman" w:cs="Times New Roman"/>
          <w:sz w:val="24"/>
          <w:szCs w:val="24"/>
        </w:rPr>
        <w:t>või eeskirjas.</w:t>
      </w:r>
    </w:p>
    <w:p w14:paraId="1E6887C3" w14:textId="77777777" w:rsidR="00050B5A" w:rsidRPr="00AA43DC" w:rsidRDefault="00050B5A" w:rsidP="00BE0548">
      <w:pPr>
        <w:spacing w:after="0" w:line="240" w:lineRule="auto"/>
        <w:contextualSpacing/>
        <w:jc w:val="both"/>
        <w:rPr>
          <w:rFonts w:ascii="Times New Roman" w:hAnsi="Times New Roman" w:cs="Times New Roman"/>
          <w:sz w:val="24"/>
          <w:szCs w:val="24"/>
        </w:rPr>
      </w:pPr>
    </w:p>
    <w:p w14:paraId="3913FBE3" w14:textId="1557AE7A" w:rsidR="00EB0C00" w:rsidRDefault="00050B5A" w:rsidP="00BE0548">
      <w:pPr>
        <w:spacing w:after="0" w:line="240" w:lineRule="auto"/>
        <w:contextualSpacing/>
        <w:jc w:val="both"/>
        <w:rPr>
          <w:rFonts w:ascii="Times New Roman" w:hAnsi="Times New Roman" w:cs="Times New Roman"/>
          <w:sz w:val="24"/>
          <w:szCs w:val="24"/>
        </w:rPr>
      </w:pPr>
      <w:r w:rsidRPr="00AA43DC">
        <w:rPr>
          <w:rFonts w:ascii="Times New Roman" w:hAnsi="Times New Roman" w:cs="Times New Roman"/>
          <w:sz w:val="24"/>
          <w:szCs w:val="24"/>
        </w:rPr>
        <w:t xml:space="preserve">(4) </w:t>
      </w:r>
      <w:r w:rsidR="004D16D1" w:rsidRPr="00AA43DC">
        <w:rPr>
          <w:rFonts w:ascii="Times New Roman" w:hAnsi="Times New Roman" w:cs="Times New Roman"/>
          <w:sz w:val="24"/>
          <w:szCs w:val="24"/>
        </w:rPr>
        <w:t xml:space="preserve">Kui </w:t>
      </w:r>
      <w:r w:rsidR="008837F6">
        <w:rPr>
          <w:rFonts w:ascii="Times New Roman" w:hAnsi="Times New Roman" w:cs="Times New Roman"/>
          <w:sz w:val="24"/>
          <w:szCs w:val="24"/>
        </w:rPr>
        <w:t xml:space="preserve">käesoleva paragrahvi </w:t>
      </w:r>
      <w:r w:rsidR="004D16D1" w:rsidRPr="00AA43DC">
        <w:rPr>
          <w:rFonts w:ascii="Times New Roman" w:hAnsi="Times New Roman" w:cs="Times New Roman"/>
          <w:sz w:val="24"/>
          <w:szCs w:val="24"/>
        </w:rPr>
        <w:t>lõikes 3 nimetatud tunnistuse omanik tõendab, et tunnistuse kehtivuse peatamise alus on kõrvaldatud,</w:t>
      </w:r>
      <w:commentRangeStart w:id="26"/>
      <w:r w:rsidR="004D16D1" w:rsidRPr="00AA43DC">
        <w:rPr>
          <w:rFonts w:ascii="Times New Roman" w:hAnsi="Times New Roman" w:cs="Times New Roman"/>
          <w:sz w:val="24"/>
          <w:szCs w:val="24"/>
        </w:rPr>
        <w:t xml:space="preserve"> taastab </w:t>
      </w:r>
      <w:commentRangeEnd w:id="26"/>
      <w:r w:rsidR="006669E2">
        <w:rPr>
          <w:rStyle w:val="Kommentaariviide"/>
        </w:rPr>
        <w:commentReference w:id="26"/>
      </w:r>
      <w:r w:rsidRPr="00AA43DC">
        <w:rPr>
          <w:rFonts w:ascii="Times New Roman" w:hAnsi="Times New Roman" w:cs="Times New Roman"/>
          <w:sz w:val="24"/>
          <w:szCs w:val="24"/>
        </w:rPr>
        <w:t>Transpordiamet tunnistuse kehtivuse</w:t>
      </w:r>
      <w:r w:rsidR="004D16D1" w:rsidRPr="00AA43DC">
        <w:rPr>
          <w:rFonts w:ascii="Times New Roman" w:hAnsi="Times New Roman" w:cs="Times New Roman"/>
          <w:sz w:val="24"/>
          <w:szCs w:val="24"/>
        </w:rPr>
        <w:t>.</w:t>
      </w:r>
      <w:r w:rsidR="00EB0C00" w:rsidRPr="00AA43DC">
        <w:rPr>
          <w:rFonts w:ascii="Times New Roman" w:hAnsi="Times New Roman" w:cs="Times New Roman"/>
          <w:sz w:val="24"/>
          <w:szCs w:val="24"/>
        </w:rPr>
        <w:t>“;</w:t>
      </w:r>
    </w:p>
    <w:p w14:paraId="1DC15A2A" w14:textId="77777777" w:rsidR="004A2FBC" w:rsidRDefault="004A2FBC" w:rsidP="00BE0548">
      <w:pPr>
        <w:spacing w:after="0" w:line="240" w:lineRule="auto"/>
        <w:contextualSpacing/>
        <w:jc w:val="both"/>
        <w:rPr>
          <w:rFonts w:ascii="Times New Roman" w:hAnsi="Times New Roman" w:cs="Times New Roman"/>
          <w:sz w:val="24"/>
          <w:szCs w:val="24"/>
        </w:rPr>
      </w:pPr>
    </w:p>
    <w:p w14:paraId="5DE651CF" w14:textId="244CF5F2" w:rsidR="00C84A38" w:rsidRDefault="00013101"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w:t>
      </w:r>
      <w:r w:rsidR="00A70272">
        <w:rPr>
          <w:rFonts w:ascii="Times New Roman" w:hAnsi="Times New Roman" w:cs="Times New Roman"/>
          <w:b/>
          <w:bCs/>
          <w:sz w:val="24"/>
          <w:szCs w:val="24"/>
        </w:rPr>
        <w:t>2</w:t>
      </w:r>
      <w:r w:rsidR="004A2FBC">
        <w:rPr>
          <w:rFonts w:ascii="Times New Roman" w:hAnsi="Times New Roman" w:cs="Times New Roman"/>
          <w:b/>
          <w:bCs/>
          <w:sz w:val="24"/>
          <w:szCs w:val="24"/>
        </w:rPr>
        <w:t xml:space="preserve">) </w:t>
      </w:r>
      <w:r w:rsidR="00C84A38">
        <w:rPr>
          <w:rFonts w:ascii="Times New Roman" w:hAnsi="Times New Roman" w:cs="Times New Roman"/>
          <w:sz w:val="24"/>
          <w:szCs w:val="24"/>
        </w:rPr>
        <w:t xml:space="preserve">paragrahvi 20 </w:t>
      </w:r>
      <w:bookmarkStart w:id="27" w:name="_Hlk160104807"/>
      <w:r w:rsidR="00C84A38">
        <w:rPr>
          <w:rFonts w:ascii="Times New Roman" w:hAnsi="Times New Roman" w:cs="Times New Roman"/>
          <w:sz w:val="24"/>
          <w:szCs w:val="24"/>
        </w:rPr>
        <w:t>lõike 5</w:t>
      </w:r>
      <w:r w:rsidR="00C84A38">
        <w:rPr>
          <w:rFonts w:ascii="Times New Roman" w:hAnsi="Times New Roman" w:cs="Times New Roman"/>
          <w:sz w:val="24"/>
          <w:szCs w:val="24"/>
          <w:vertAlign w:val="superscript"/>
        </w:rPr>
        <w:t>1</w:t>
      </w:r>
      <w:r w:rsidR="00C84A38">
        <w:rPr>
          <w:rFonts w:ascii="Times New Roman" w:hAnsi="Times New Roman" w:cs="Times New Roman"/>
          <w:sz w:val="24"/>
          <w:szCs w:val="24"/>
        </w:rPr>
        <w:t xml:space="preserve"> punkt 2 </w:t>
      </w:r>
      <w:bookmarkEnd w:id="27"/>
      <w:r w:rsidR="00C84A38">
        <w:rPr>
          <w:rFonts w:ascii="Times New Roman" w:hAnsi="Times New Roman" w:cs="Times New Roman"/>
          <w:sz w:val="24"/>
          <w:szCs w:val="24"/>
        </w:rPr>
        <w:t>muudetakse ja sõnastatakse järgmiselt:</w:t>
      </w:r>
    </w:p>
    <w:p w14:paraId="5393725A" w14:textId="219BA0BB" w:rsidR="00C84A38" w:rsidRDefault="00C84A38"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0B6EB2" w:rsidRPr="009A3267">
        <w:rPr>
          <w:rFonts w:ascii="Times New Roman" w:hAnsi="Times New Roman" w:cs="Times New Roman"/>
          <w:sz w:val="24"/>
          <w:szCs w:val="24"/>
        </w:rPr>
        <w:t xml:space="preserve">Eesti kodanikule või Eestis elamisluba või elamisõigust omavale välismaalasele või kodakondsuseta isikule või isikule, kellel on kehtiv e-residendi digitaalne isikutunnistus, kes on läbinud käesoleva seaduse § 7 </w:t>
      </w:r>
      <w:r w:rsidR="00185B5B">
        <w:rPr>
          <w:rFonts w:ascii="Times New Roman" w:hAnsi="Times New Roman" w:cs="Times New Roman"/>
          <w:sz w:val="24"/>
          <w:szCs w:val="24"/>
        </w:rPr>
        <w:t>punkti</w:t>
      </w:r>
      <w:r w:rsidR="000B6EB2" w:rsidRPr="009A3267">
        <w:rPr>
          <w:rFonts w:ascii="Times New Roman" w:hAnsi="Times New Roman" w:cs="Times New Roman"/>
          <w:sz w:val="24"/>
          <w:szCs w:val="24"/>
        </w:rPr>
        <w:t xml:space="preserve"> 11 kohast tegevusluba omava mereõppeasutuse õppekavaga samaväärse väljaõppe ja meresõidupraktika või muu praktika ning omandanud asjakohase kutse välisriigis, </w:t>
      </w:r>
      <w:r w:rsidR="00185B5B">
        <w:rPr>
          <w:rFonts w:ascii="Times New Roman" w:hAnsi="Times New Roman" w:cs="Times New Roman"/>
          <w:sz w:val="24"/>
          <w:szCs w:val="24"/>
        </w:rPr>
        <w:t xml:space="preserve">millega Eestil on sõlmitud STCW konventsiooni reegli I/10 kohane kahepoolne leping ja </w:t>
      </w:r>
      <w:r w:rsidR="000B6EB2" w:rsidRPr="009A3267">
        <w:rPr>
          <w:rFonts w:ascii="Times New Roman" w:hAnsi="Times New Roman" w:cs="Times New Roman"/>
          <w:sz w:val="24"/>
          <w:szCs w:val="24"/>
        </w:rPr>
        <w:t>mille meremeeste väljaõppe korraldus on IMO ja Euroopa Liidu poolt tunnustatud.</w:t>
      </w:r>
      <w:r w:rsidR="003F32F2">
        <w:rPr>
          <w:rFonts w:ascii="Times New Roman" w:hAnsi="Times New Roman" w:cs="Times New Roman"/>
          <w:sz w:val="24"/>
          <w:szCs w:val="24"/>
        </w:rPr>
        <w:t xml:space="preserve"> </w:t>
      </w:r>
      <w:commentRangeStart w:id="28"/>
      <w:r w:rsidRPr="00C84A38" w:rsidDel="000B6EB2">
        <w:rPr>
          <w:rFonts w:ascii="Times New Roman" w:hAnsi="Times New Roman" w:cs="Times New Roman"/>
          <w:sz w:val="24"/>
          <w:szCs w:val="24"/>
        </w:rPr>
        <w:t xml:space="preserve">Eesti </w:t>
      </w:r>
      <w:r w:rsidR="003F32F2">
        <w:rPr>
          <w:rFonts w:ascii="Times New Roman" w:hAnsi="Times New Roman" w:cs="Times New Roman"/>
          <w:sz w:val="24"/>
          <w:szCs w:val="24"/>
        </w:rPr>
        <w:t xml:space="preserve">meresõidudiplomi väljastamiseks peavad olema täidetud </w:t>
      </w:r>
      <w:r w:rsidR="00241D30">
        <w:rPr>
          <w:rFonts w:ascii="Times New Roman" w:hAnsi="Times New Roman" w:cs="Times New Roman"/>
          <w:sz w:val="24"/>
          <w:szCs w:val="24"/>
        </w:rPr>
        <w:t xml:space="preserve">ka </w:t>
      </w:r>
      <w:r w:rsidR="003F32F2">
        <w:rPr>
          <w:rFonts w:ascii="Times New Roman" w:hAnsi="Times New Roman" w:cs="Times New Roman"/>
          <w:sz w:val="24"/>
          <w:szCs w:val="24"/>
        </w:rPr>
        <w:t xml:space="preserve">käesoleva </w:t>
      </w:r>
      <w:r w:rsidR="0034147F">
        <w:rPr>
          <w:rFonts w:ascii="Times New Roman" w:hAnsi="Times New Roman" w:cs="Times New Roman"/>
          <w:sz w:val="24"/>
          <w:szCs w:val="24"/>
        </w:rPr>
        <w:t xml:space="preserve"> </w:t>
      </w:r>
      <w:r w:rsidR="003F32F2">
        <w:rPr>
          <w:rFonts w:ascii="Times New Roman" w:hAnsi="Times New Roman" w:cs="Times New Roman"/>
          <w:sz w:val="24"/>
          <w:szCs w:val="24"/>
        </w:rPr>
        <w:t>paragrahvi lõikes 6</w:t>
      </w:r>
      <w:r w:rsidR="003F32F2">
        <w:rPr>
          <w:rFonts w:ascii="Times New Roman" w:hAnsi="Times New Roman" w:cs="Times New Roman"/>
          <w:sz w:val="24"/>
          <w:szCs w:val="24"/>
          <w:vertAlign w:val="superscript"/>
        </w:rPr>
        <w:t>1</w:t>
      </w:r>
      <w:r w:rsidR="003F32F2">
        <w:rPr>
          <w:rFonts w:ascii="Times New Roman" w:hAnsi="Times New Roman" w:cs="Times New Roman"/>
          <w:sz w:val="24"/>
          <w:szCs w:val="24"/>
        </w:rPr>
        <w:t xml:space="preserve"> sätestatud nõuded. </w:t>
      </w:r>
      <w:commentRangeEnd w:id="28"/>
      <w:r w:rsidR="001731F7">
        <w:rPr>
          <w:rStyle w:val="Kommentaariviide"/>
        </w:rPr>
        <w:commentReference w:id="28"/>
      </w:r>
      <w:r w:rsidR="00C404B2">
        <w:rPr>
          <w:rFonts w:ascii="Times New Roman" w:hAnsi="Times New Roman" w:cs="Times New Roman"/>
          <w:sz w:val="24"/>
          <w:szCs w:val="24"/>
        </w:rPr>
        <w:t>“;</w:t>
      </w:r>
    </w:p>
    <w:p w14:paraId="754D781B" w14:textId="77777777" w:rsidR="00C84A38" w:rsidRDefault="00C84A38" w:rsidP="00BE0548">
      <w:pPr>
        <w:spacing w:after="0" w:line="240" w:lineRule="auto"/>
        <w:contextualSpacing/>
        <w:jc w:val="both"/>
        <w:rPr>
          <w:rFonts w:ascii="Times New Roman" w:hAnsi="Times New Roman" w:cs="Times New Roman"/>
          <w:b/>
          <w:bCs/>
          <w:sz w:val="24"/>
          <w:szCs w:val="24"/>
        </w:rPr>
      </w:pPr>
    </w:p>
    <w:p w14:paraId="7EBBF230" w14:textId="227AA4E7" w:rsidR="004A2FBC" w:rsidRDefault="0077614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w:t>
      </w:r>
      <w:r w:rsidR="001955D9">
        <w:rPr>
          <w:rFonts w:ascii="Times New Roman" w:hAnsi="Times New Roman" w:cs="Times New Roman"/>
          <w:b/>
          <w:bCs/>
          <w:sz w:val="24"/>
          <w:szCs w:val="24"/>
        </w:rPr>
        <w:t>3</w:t>
      </w:r>
      <w:r w:rsidR="00C84A38">
        <w:rPr>
          <w:rFonts w:ascii="Times New Roman" w:hAnsi="Times New Roman" w:cs="Times New Roman"/>
          <w:b/>
          <w:bCs/>
          <w:sz w:val="24"/>
          <w:szCs w:val="24"/>
        </w:rPr>
        <w:t xml:space="preserve">) </w:t>
      </w:r>
      <w:r w:rsidR="004A2FBC">
        <w:rPr>
          <w:rFonts w:ascii="Times New Roman" w:hAnsi="Times New Roman" w:cs="Times New Roman"/>
          <w:sz w:val="24"/>
          <w:szCs w:val="24"/>
        </w:rPr>
        <w:t>paragrahvi 20 lõike 5</w:t>
      </w:r>
      <w:r w:rsidR="004A2FBC">
        <w:rPr>
          <w:rFonts w:ascii="Times New Roman" w:hAnsi="Times New Roman" w:cs="Times New Roman"/>
          <w:sz w:val="24"/>
          <w:szCs w:val="24"/>
          <w:vertAlign w:val="superscript"/>
        </w:rPr>
        <w:t>3</w:t>
      </w:r>
      <w:r w:rsidR="004A2FBC">
        <w:rPr>
          <w:rFonts w:ascii="Times New Roman" w:hAnsi="Times New Roman" w:cs="Times New Roman"/>
          <w:sz w:val="24"/>
          <w:szCs w:val="24"/>
        </w:rPr>
        <w:t xml:space="preserve"> sissejuhatav lause</w:t>
      </w:r>
      <w:ins w:id="29" w:author="Kärt Voor" w:date="2024-03-30T12:56:00Z">
        <w:r w:rsidR="001731F7">
          <w:rPr>
            <w:rFonts w:ascii="Times New Roman" w:hAnsi="Times New Roman" w:cs="Times New Roman"/>
            <w:sz w:val="24"/>
            <w:szCs w:val="24"/>
          </w:rPr>
          <w:t>osa</w:t>
        </w:r>
      </w:ins>
      <w:r w:rsidR="004A2FBC">
        <w:rPr>
          <w:rFonts w:ascii="Times New Roman" w:hAnsi="Times New Roman" w:cs="Times New Roman"/>
          <w:sz w:val="24"/>
          <w:szCs w:val="24"/>
        </w:rPr>
        <w:t xml:space="preserve"> muudetakse ja sõnastatakse järgmiselt:</w:t>
      </w:r>
    </w:p>
    <w:p w14:paraId="4221E182" w14:textId="732C614B" w:rsidR="004A2FBC" w:rsidRDefault="004A2FB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del w:id="30" w:author="Kärt Voor" w:date="2024-03-30T13:05:00Z">
        <w:r w:rsidDel="00107EDC">
          <w:rPr>
            <w:rFonts w:ascii="Times New Roman" w:hAnsi="Times New Roman" w:cs="Times New Roman"/>
            <w:sz w:val="24"/>
            <w:szCs w:val="24"/>
          </w:rPr>
          <w:delText>(5</w:delText>
        </w:r>
        <w:r w:rsidDel="00107EDC">
          <w:rPr>
            <w:rFonts w:ascii="Times New Roman" w:hAnsi="Times New Roman" w:cs="Times New Roman"/>
            <w:sz w:val="24"/>
            <w:szCs w:val="24"/>
            <w:vertAlign w:val="superscript"/>
          </w:rPr>
          <w:delText>3</w:delText>
        </w:r>
        <w:r w:rsidDel="00107EDC">
          <w:rPr>
            <w:rFonts w:ascii="Times New Roman" w:hAnsi="Times New Roman" w:cs="Times New Roman"/>
            <w:sz w:val="24"/>
            <w:szCs w:val="24"/>
          </w:rPr>
          <w:delText xml:space="preserve">) </w:delText>
        </w:r>
      </w:del>
      <w:r w:rsidR="00316C91" w:rsidRPr="00316C91">
        <w:rPr>
          <w:rFonts w:ascii="Times New Roman" w:hAnsi="Times New Roman" w:cs="Times New Roman"/>
          <w:sz w:val="24"/>
          <w:szCs w:val="24"/>
        </w:rPr>
        <w:t xml:space="preserve">Meresõidudiplomi taotlejal peab olema kutsekvalifikatsioon ja kõrgharidus, mille omandamisel ta on </w:t>
      </w:r>
      <w:r w:rsidR="00316C91" w:rsidRPr="0024157A">
        <w:rPr>
          <w:rFonts w:ascii="Times New Roman" w:hAnsi="Times New Roman" w:cs="Times New Roman"/>
          <w:sz w:val="24"/>
          <w:szCs w:val="24"/>
        </w:rPr>
        <w:t>saanud teadmised, arusaamad, kogemused ja pädevuse valitud ametikohal töötamiseks ning mis vastab meremeeste väljaõppe, diplomeerimise ja vahiteenistuse aluste rahvusvahelise konventsiooni</w:t>
      </w:r>
      <w:r w:rsidR="001F1F47" w:rsidRPr="0024157A">
        <w:rPr>
          <w:rFonts w:ascii="Times New Roman" w:hAnsi="Times New Roman" w:cs="Times New Roman"/>
          <w:sz w:val="24"/>
          <w:szCs w:val="24"/>
        </w:rPr>
        <w:t xml:space="preserve"> reegli</w:t>
      </w:r>
      <w:r w:rsidR="00316C91" w:rsidRPr="0024157A">
        <w:rPr>
          <w:rFonts w:ascii="Times New Roman" w:hAnsi="Times New Roman" w:cs="Times New Roman"/>
          <w:sz w:val="24"/>
          <w:szCs w:val="24"/>
        </w:rPr>
        <w:t>le</w:t>
      </w:r>
      <w:r w:rsidR="001F1F47" w:rsidRPr="0024157A">
        <w:rPr>
          <w:rFonts w:ascii="Times New Roman" w:hAnsi="Times New Roman" w:cs="Times New Roman"/>
          <w:sz w:val="24"/>
          <w:szCs w:val="24"/>
        </w:rPr>
        <w:t xml:space="preserve"> II/2 või III/2</w:t>
      </w:r>
      <w:r w:rsidR="00316C91" w:rsidRPr="0024157A">
        <w:rPr>
          <w:rFonts w:ascii="Times New Roman" w:hAnsi="Times New Roman" w:cs="Times New Roman"/>
          <w:sz w:val="24"/>
          <w:szCs w:val="24"/>
        </w:rPr>
        <w:t xml:space="preserve"> ja Transpordiameti heaks</w:t>
      </w:r>
      <w:r w:rsidR="000831B4">
        <w:rPr>
          <w:rFonts w:ascii="Times New Roman" w:hAnsi="Times New Roman" w:cs="Times New Roman"/>
          <w:sz w:val="24"/>
          <w:szCs w:val="24"/>
        </w:rPr>
        <w:t xml:space="preserve"> </w:t>
      </w:r>
      <w:r w:rsidR="00316C91" w:rsidRPr="0024157A">
        <w:rPr>
          <w:rFonts w:ascii="Times New Roman" w:hAnsi="Times New Roman" w:cs="Times New Roman"/>
          <w:sz w:val="24"/>
          <w:szCs w:val="24"/>
        </w:rPr>
        <w:t>kiidetud õppekavale, järgmiste meresõidudiplomite saamiseks:</w:t>
      </w:r>
      <w:r w:rsidRPr="0024157A">
        <w:rPr>
          <w:rFonts w:ascii="Times New Roman" w:hAnsi="Times New Roman" w:cs="Times New Roman"/>
          <w:sz w:val="24"/>
          <w:szCs w:val="24"/>
        </w:rPr>
        <w:t>“;</w:t>
      </w:r>
    </w:p>
    <w:p w14:paraId="5203D79D" w14:textId="77777777" w:rsidR="00E910D2" w:rsidRDefault="00E910D2" w:rsidP="00BE0548">
      <w:pPr>
        <w:spacing w:after="0" w:line="240" w:lineRule="auto"/>
        <w:contextualSpacing/>
        <w:jc w:val="both"/>
        <w:rPr>
          <w:rFonts w:ascii="Times New Roman" w:hAnsi="Times New Roman" w:cs="Times New Roman"/>
          <w:sz w:val="24"/>
          <w:szCs w:val="24"/>
        </w:rPr>
      </w:pPr>
    </w:p>
    <w:p w14:paraId="6EB19502" w14:textId="7A239B25" w:rsidR="001955D9" w:rsidRPr="00380C69" w:rsidRDefault="001955D9" w:rsidP="009C14D2">
      <w:pPr>
        <w:spacing w:after="0" w:line="240" w:lineRule="auto"/>
        <w:contextualSpacing/>
        <w:jc w:val="both"/>
        <w:rPr>
          <w:rFonts w:ascii="Times New Roman" w:hAnsi="Times New Roman" w:cs="Times New Roman"/>
          <w:sz w:val="24"/>
          <w:szCs w:val="24"/>
        </w:rPr>
      </w:pPr>
      <w:bookmarkStart w:id="31" w:name="_Hlk160014096"/>
      <w:r w:rsidRPr="00380C69">
        <w:rPr>
          <w:rFonts w:ascii="Times New Roman" w:hAnsi="Times New Roman" w:cs="Times New Roman"/>
          <w:b/>
          <w:bCs/>
          <w:sz w:val="24"/>
          <w:szCs w:val="24"/>
        </w:rPr>
        <w:t>14</w:t>
      </w:r>
      <w:r w:rsidR="00E910D2" w:rsidRPr="00E910D2">
        <w:rPr>
          <w:rFonts w:ascii="Times New Roman" w:hAnsi="Times New Roman" w:cs="Times New Roman"/>
          <w:b/>
          <w:bCs/>
          <w:sz w:val="24"/>
          <w:szCs w:val="24"/>
        </w:rPr>
        <w:t>)</w:t>
      </w:r>
      <w:r w:rsidR="00E910D2">
        <w:rPr>
          <w:rFonts w:ascii="Times New Roman" w:hAnsi="Times New Roman" w:cs="Times New Roman"/>
          <w:sz w:val="24"/>
          <w:szCs w:val="24"/>
        </w:rPr>
        <w:t xml:space="preserve"> paragrahvi 20 lõike 5</w:t>
      </w:r>
      <w:r w:rsidR="00E910D2">
        <w:rPr>
          <w:rFonts w:ascii="Times New Roman" w:hAnsi="Times New Roman" w:cs="Times New Roman"/>
          <w:sz w:val="24"/>
          <w:szCs w:val="24"/>
          <w:vertAlign w:val="superscript"/>
        </w:rPr>
        <w:t>6</w:t>
      </w:r>
      <w:r w:rsidR="00E910D2">
        <w:rPr>
          <w:rFonts w:ascii="Times New Roman" w:hAnsi="Times New Roman" w:cs="Times New Roman"/>
          <w:sz w:val="24"/>
          <w:szCs w:val="24"/>
        </w:rPr>
        <w:t xml:space="preserve"> </w:t>
      </w:r>
      <w:r w:rsidR="00E910D2" w:rsidRPr="00380C69">
        <w:rPr>
          <w:rFonts w:ascii="Times New Roman" w:hAnsi="Times New Roman" w:cs="Times New Roman"/>
          <w:sz w:val="24"/>
          <w:szCs w:val="24"/>
        </w:rPr>
        <w:t xml:space="preserve">punkt </w:t>
      </w:r>
      <w:r w:rsidR="00E910D2">
        <w:rPr>
          <w:rFonts w:ascii="Times New Roman" w:hAnsi="Times New Roman" w:cs="Times New Roman"/>
          <w:sz w:val="24"/>
          <w:szCs w:val="24"/>
        </w:rPr>
        <w:t>3</w:t>
      </w:r>
      <w:r w:rsidR="00E910D2">
        <w:rPr>
          <w:rFonts w:ascii="Times New Roman" w:hAnsi="Times New Roman" w:cs="Times New Roman"/>
          <w:sz w:val="24"/>
          <w:szCs w:val="24"/>
          <w:vertAlign w:val="superscript"/>
        </w:rPr>
        <w:t>1</w:t>
      </w:r>
      <w:r w:rsidR="00E910D2">
        <w:rPr>
          <w:rFonts w:ascii="Times New Roman" w:hAnsi="Times New Roman" w:cs="Times New Roman"/>
          <w:sz w:val="24"/>
          <w:szCs w:val="24"/>
        </w:rPr>
        <w:t xml:space="preserve"> </w:t>
      </w:r>
      <w:r w:rsidRPr="00380C69">
        <w:rPr>
          <w:rFonts w:ascii="Times New Roman" w:hAnsi="Times New Roman" w:cs="Times New Roman"/>
          <w:sz w:val="24"/>
          <w:szCs w:val="24"/>
        </w:rPr>
        <w:t>muudetakse ja sõnastatakse järgmiselt:</w:t>
      </w:r>
    </w:p>
    <w:p w14:paraId="3234FCD9" w14:textId="77777777" w:rsidR="001955D9" w:rsidRPr="00380C69" w:rsidRDefault="001955D9" w:rsidP="00BE0548">
      <w:pPr>
        <w:spacing w:after="0" w:line="240" w:lineRule="auto"/>
        <w:contextualSpacing/>
        <w:jc w:val="both"/>
        <w:rPr>
          <w:rFonts w:ascii="Times New Roman" w:hAnsi="Times New Roman" w:cs="Times New Roman"/>
          <w:sz w:val="24"/>
          <w:szCs w:val="24"/>
        </w:rPr>
      </w:pPr>
    </w:p>
    <w:p w14:paraId="01F9FCC0" w14:textId="02A4471E" w:rsidR="00E910D2" w:rsidRPr="00E910D2" w:rsidRDefault="001955D9" w:rsidP="00BE0548">
      <w:pPr>
        <w:spacing w:after="0" w:line="240" w:lineRule="auto"/>
        <w:contextualSpacing/>
        <w:jc w:val="both"/>
        <w:rPr>
          <w:rFonts w:ascii="Times New Roman" w:hAnsi="Times New Roman" w:cs="Times New Roman"/>
          <w:sz w:val="24"/>
          <w:szCs w:val="24"/>
        </w:rPr>
      </w:pPr>
      <w:r w:rsidRPr="00380C69">
        <w:rPr>
          <w:rFonts w:ascii="Times New Roman" w:hAnsi="Times New Roman" w:cs="Times New Roman"/>
          <w:sz w:val="24"/>
          <w:szCs w:val="24"/>
        </w:rPr>
        <w:t>„3</w:t>
      </w:r>
      <w:r w:rsidRPr="00380C69">
        <w:rPr>
          <w:rFonts w:ascii="Times New Roman" w:hAnsi="Times New Roman" w:cs="Times New Roman"/>
          <w:sz w:val="24"/>
          <w:szCs w:val="24"/>
          <w:vertAlign w:val="superscript"/>
        </w:rPr>
        <w:t>1</w:t>
      </w:r>
      <w:r w:rsidRPr="00380C69">
        <w:rPr>
          <w:rFonts w:ascii="Times New Roman" w:hAnsi="Times New Roman" w:cs="Times New Roman"/>
          <w:sz w:val="24"/>
          <w:szCs w:val="24"/>
        </w:rPr>
        <w:t>) välisriigis väljastatud meremeeste väljaõppe, diplomeerimise ja vahiteenistuse aluste rahvusvahelisele konventsioonile vastava</w:t>
      </w:r>
      <w:r w:rsidR="00E910D2" w:rsidRPr="00E910D2">
        <w:rPr>
          <w:rFonts w:ascii="Times New Roman" w:hAnsi="Times New Roman" w:cs="Times New Roman"/>
          <w:sz w:val="24"/>
          <w:szCs w:val="24"/>
        </w:rPr>
        <w:t xml:space="preserve"> meresõidudiplomi alusel samaväärse Eesti meresõidudiplomi taotlemisel</w:t>
      </w:r>
      <w:r w:rsidR="009C14D2" w:rsidRPr="00380C69">
        <w:rPr>
          <w:rFonts w:ascii="Times New Roman" w:hAnsi="Times New Roman" w:cs="Times New Roman"/>
          <w:sz w:val="24"/>
          <w:szCs w:val="24"/>
        </w:rPr>
        <w:t>, arvestades käesoleva paragrahvi lõike 5</w:t>
      </w:r>
      <w:r w:rsidR="009C14D2" w:rsidRPr="00380C69">
        <w:rPr>
          <w:rFonts w:ascii="Times New Roman" w:hAnsi="Times New Roman" w:cs="Times New Roman"/>
          <w:sz w:val="24"/>
          <w:szCs w:val="24"/>
          <w:vertAlign w:val="superscript"/>
        </w:rPr>
        <w:t>1</w:t>
      </w:r>
      <w:r w:rsidR="009C14D2" w:rsidRPr="00380C69">
        <w:rPr>
          <w:rFonts w:ascii="Times New Roman" w:hAnsi="Times New Roman" w:cs="Times New Roman"/>
          <w:sz w:val="24"/>
          <w:szCs w:val="24"/>
        </w:rPr>
        <w:t xml:space="preserve"> punktis 2 sätestatu</w:t>
      </w:r>
      <w:r w:rsidR="00041458" w:rsidRPr="00380C69">
        <w:rPr>
          <w:rFonts w:ascii="Times New Roman" w:hAnsi="Times New Roman" w:cs="Times New Roman"/>
          <w:sz w:val="24"/>
          <w:szCs w:val="24"/>
        </w:rPr>
        <w:t>t</w:t>
      </w:r>
      <w:r w:rsidRPr="00380C69">
        <w:rPr>
          <w:rFonts w:ascii="Times New Roman" w:hAnsi="Times New Roman" w:cs="Times New Roman"/>
          <w:sz w:val="24"/>
          <w:szCs w:val="24"/>
        </w:rPr>
        <w:t>.</w:t>
      </w:r>
      <w:r w:rsidR="00E910D2" w:rsidRPr="00380C69">
        <w:rPr>
          <w:rFonts w:ascii="Times New Roman" w:hAnsi="Times New Roman" w:cs="Times New Roman"/>
          <w:sz w:val="24"/>
          <w:szCs w:val="24"/>
        </w:rPr>
        <w:t>“;</w:t>
      </w:r>
    </w:p>
    <w:bookmarkEnd w:id="31"/>
    <w:p w14:paraId="448FD863" w14:textId="77777777" w:rsidR="00C539F0" w:rsidRPr="00380C69" w:rsidRDefault="00C539F0" w:rsidP="00BE0548">
      <w:pPr>
        <w:spacing w:after="0" w:line="240" w:lineRule="auto"/>
        <w:contextualSpacing/>
        <w:jc w:val="both"/>
        <w:rPr>
          <w:rFonts w:ascii="Times New Roman" w:hAnsi="Times New Roman" w:cs="Times New Roman"/>
          <w:sz w:val="24"/>
          <w:szCs w:val="24"/>
        </w:rPr>
      </w:pPr>
    </w:p>
    <w:p w14:paraId="40117E40" w14:textId="5BCAF268" w:rsidR="00C539F0" w:rsidRPr="00C539F0" w:rsidRDefault="00C539F0" w:rsidP="00BE0548">
      <w:pPr>
        <w:spacing w:after="0" w:line="240" w:lineRule="auto"/>
        <w:contextualSpacing/>
        <w:jc w:val="both"/>
      </w:pPr>
      <w:r w:rsidRPr="00380C69">
        <w:rPr>
          <w:rFonts w:ascii="Times New Roman" w:hAnsi="Times New Roman" w:cs="Times New Roman"/>
          <w:b/>
          <w:bCs/>
          <w:sz w:val="24"/>
          <w:szCs w:val="24"/>
        </w:rPr>
        <w:t xml:space="preserve">15) </w:t>
      </w:r>
      <w:r w:rsidRPr="00380C69">
        <w:rPr>
          <w:rFonts w:ascii="Times New Roman" w:hAnsi="Times New Roman" w:cs="Times New Roman"/>
          <w:sz w:val="24"/>
          <w:szCs w:val="24"/>
        </w:rPr>
        <w:t>paragrahvi 20 lõike 5</w:t>
      </w:r>
      <w:r w:rsidRPr="00380C69">
        <w:rPr>
          <w:rFonts w:ascii="Times New Roman" w:hAnsi="Times New Roman" w:cs="Times New Roman"/>
          <w:sz w:val="24"/>
          <w:szCs w:val="24"/>
          <w:vertAlign w:val="superscript"/>
        </w:rPr>
        <w:t>6</w:t>
      </w:r>
      <w:r w:rsidRPr="00380C69">
        <w:rPr>
          <w:rFonts w:ascii="Times New Roman" w:hAnsi="Times New Roman" w:cs="Times New Roman"/>
          <w:sz w:val="24"/>
          <w:szCs w:val="24"/>
        </w:rPr>
        <w:t xml:space="preserve"> punkt 3</w:t>
      </w:r>
      <w:r w:rsidRPr="00380C69">
        <w:rPr>
          <w:rFonts w:ascii="Times New Roman" w:hAnsi="Times New Roman" w:cs="Times New Roman"/>
          <w:sz w:val="24"/>
          <w:szCs w:val="24"/>
          <w:vertAlign w:val="superscript"/>
        </w:rPr>
        <w:t>2</w:t>
      </w:r>
      <w:r w:rsidRPr="00380C69">
        <w:rPr>
          <w:rFonts w:ascii="Times New Roman" w:hAnsi="Times New Roman" w:cs="Times New Roman"/>
          <w:sz w:val="24"/>
          <w:szCs w:val="24"/>
        </w:rPr>
        <w:t xml:space="preserve"> tunnistatakse kehtetuks;</w:t>
      </w:r>
    </w:p>
    <w:p w14:paraId="618D06CE" w14:textId="77777777" w:rsidR="004A2FBC" w:rsidRPr="0024157A" w:rsidRDefault="004A2FBC" w:rsidP="00BE0548">
      <w:pPr>
        <w:spacing w:after="0" w:line="240" w:lineRule="auto"/>
        <w:contextualSpacing/>
        <w:jc w:val="both"/>
        <w:rPr>
          <w:rFonts w:ascii="Times New Roman" w:hAnsi="Times New Roman" w:cs="Times New Roman"/>
          <w:sz w:val="24"/>
          <w:szCs w:val="24"/>
        </w:rPr>
      </w:pPr>
    </w:p>
    <w:p w14:paraId="47B19D91" w14:textId="0042AEFE" w:rsidR="004A2FBC" w:rsidRPr="0024157A" w:rsidRDefault="00013101" w:rsidP="00BE0548">
      <w:pPr>
        <w:spacing w:after="0" w:line="240" w:lineRule="auto"/>
        <w:contextualSpacing/>
        <w:jc w:val="both"/>
        <w:rPr>
          <w:rFonts w:ascii="Times New Roman" w:hAnsi="Times New Roman" w:cs="Times New Roman"/>
          <w:sz w:val="24"/>
          <w:szCs w:val="24"/>
        </w:rPr>
      </w:pPr>
      <w:r w:rsidRPr="0024157A">
        <w:rPr>
          <w:rFonts w:ascii="Times New Roman" w:hAnsi="Times New Roman" w:cs="Times New Roman"/>
          <w:b/>
          <w:bCs/>
          <w:sz w:val="24"/>
          <w:szCs w:val="24"/>
        </w:rPr>
        <w:t>1</w:t>
      </w:r>
      <w:r w:rsidR="0077614C" w:rsidRPr="0024157A">
        <w:rPr>
          <w:rFonts w:ascii="Times New Roman" w:hAnsi="Times New Roman" w:cs="Times New Roman"/>
          <w:b/>
          <w:bCs/>
          <w:sz w:val="24"/>
          <w:szCs w:val="24"/>
        </w:rPr>
        <w:t>6</w:t>
      </w:r>
      <w:r w:rsidR="004A2FBC" w:rsidRPr="0024157A">
        <w:rPr>
          <w:rFonts w:ascii="Times New Roman" w:hAnsi="Times New Roman" w:cs="Times New Roman"/>
          <w:b/>
          <w:bCs/>
          <w:sz w:val="24"/>
          <w:szCs w:val="24"/>
        </w:rPr>
        <w:t xml:space="preserve">) </w:t>
      </w:r>
      <w:r w:rsidR="004A2FBC" w:rsidRPr="0024157A">
        <w:rPr>
          <w:rFonts w:ascii="Times New Roman" w:hAnsi="Times New Roman" w:cs="Times New Roman"/>
          <w:sz w:val="24"/>
          <w:szCs w:val="24"/>
        </w:rPr>
        <w:t>paragrahvi 20 täiendatakse lõi</w:t>
      </w:r>
      <w:r w:rsidR="000B6EB2">
        <w:rPr>
          <w:rFonts w:ascii="Times New Roman" w:hAnsi="Times New Roman" w:cs="Times New Roman"/>
          <w:sz w:val="24"/>
          <w:szCs w:val="24"/>
        </w:rPr>
        <w:t>kega</w:t>
      </w:r>
      <w:r w:rsidR="004A2FBC" w:rsidRPr="0024157A">
        <w:rPr>
          <w:rFonts w:ascii="Times New Roman" w:hAnsi="Times New Roman" w:cs="Times New Roman"/>
          <w:sz w:val="24"/>
          <w:szCs w:val="24"/>
        </w:rPr>
        <w:t xml:space="preserve"> 5</w:t>
      </w:r>
      <w:r w:rsidR="004A2FBC" w:rsidRPr="0024157A">
        <w:rPr>
          <w:rFonts w:ascii="Times New Roman" w:hAnsi="Times New Roman" w:cs="Times New Roman"/>
          <w:sz w:val="24"/>
          <w:szCs w:val="24"/>
          <w:vertAlign w:val="superscript"/>
        </w:rPr>
        <w:t>9</w:t>
      </w:r>
      <w:r w:rsidR="004A2FBC" w:rsidRPr="0024157A">
        <w:rPr>
          <w:rFonts w:ascii="Times New Roman" w:hAnsi="Times New Roman" w:cs="Times New Roman"/>
          <w:sz w:val="24"/>
          <w:szCs w:val="24"/>
        </w:rPr>
        <w:t xml:space="preserve"> järgmises sõnastuses:</w:t>
      </w:r>
    </w:p>
    <w:p w14:paraId="7378FB58" w14:textId="548BC8F1" w:rsidR="004A2FBC" w:rsidRPr="001955D9" w:rsidRDefault="004A2FBC" w:rsidP="00BE0548">
      <w:pPr>
        <w:spacing w:after="0" w:line="240" w:lineRule="auto"/>
        <w:contextualSpacing/>
        <w:jc w:val="both"/>
        <w:rPr>
          <w:rFonts w:ascii="Times New Roman" w:hAnsi="Times New Roman" w:cs="Times New Roman"/>
          <w:sz w:val="24"/>
          <w:szCs w:val="24"/>
        </w:rPr>
      </w:pPr>
      <w:r w:rsidRPr="0024157A">
        <w:rPr>
          <w:rFonts w:ascii="Times New Roman" w:hAnsi="Times New Roman" w:cs="Times New Roman"/>
          <w:sz w:val="24"/>
          <w:szCs w:val="24"/>
        </w:rPr>
        <w:t>„</w:t>
      </w:r>
      <w:ins w:id="32" w:author="Kärt Voor" w:date="2024-03-30T13:18:00Z">
        <w:r w:rsidR="006043D0">
          <w:rPr>
            <w:rFonts w:ascii="Times New Roman" w:hAnsi="Times New Roman" w:cs="Times New Roman"/>
            <w:sz w:val="24"/>
            <w:szCs w:val="24"/>
          </w:rPr>
          <w:t>(</w:t>
        </w:r>
      </w:ins>
      <w:r w:rsidRPr="0024157A">
        <w:rPr>
          <w:rFonts w:ascii="Times New Roman" w:hAnsi="Times New Roman" w:cs="Times New Roman"/>
          <w:sz w:val="24"/>
          <w:szCs w:val="24"/>
        </w:rPr>
        <w:t>5</w:t>
      </w:r>
      <w:r w:rsidR="000B6EB2">
        <w:rPr>
          <w:rFonts w:ascii="Times New Roman" w:hAnsi="Times New Roman" w:cs="Times New Roman"/>
          <w:sz w:val="24"/>
          <w:szCs w:val="24"/>
          <w:vertAlign w:val="superscript"/>
        </w:rPr>
        <w:t>9</w:t>
      </w:r>
      <w:r w:rsidRPr="0024157A">
        <w:rPr>
          <w:rFonts w:ascii="Times New Roman" w:hAnsi="Times New Roman" w:cs="Times New Roman"/>
          <w:sz w:val="24"/>
          <w:szCs w:val="24"/>
        </w:rPr>
        <w:t xml:space="preserve">) </w:t>
      </w:r>
      <w:commentRangeStart w:id="33"/>
      <w:r w:rsidR="001F1F47" w:rsidRPr="0024157A">
        <w:rPr>
          <w:rFonts w:ascii="Times New Roman" w:hAnsi="Times New Roman" w:cs="Times New Roman"/>
          <w:sz w:val="24"/>
          <w:szCs w:val="24"/>
          <w:bdr w:val="none" w:sz="0" w:space="0" w:color="auto" w:frame="1"/>
          <w:shd w:val="clear" w:color="auto" w:fill="FFFFFF"/>
        </w:rPr>
        <w:t xml:space="preserve">Järgmise kvalifikatsiooniastme </w:t>
      </w:r>
      <w:commentRangeEnd w:id="33"/>
      <w:r w:rsidR="000B2593">
        <w:rPr>
          <w:rStyle w:val="Kommentaariviide"/>
        </w:rPr>
        <w:commentReference w:id="33"/>
      </w:r>
      <w:r w:rsidR="001F1F47" w:rsidRPr="0024157A">
        <w:rPr>
          <w:rFonts w:ascii="Times New Roman" w:hAnsi="Times New Roman" w:cs="Times New Roman"/>
          <w:sz w:val="24"/>
          <w:szCs w:val="24"/>
          <w:bdr w:val="none" w:sz="0" w:space="0" w:color="auto" w:frame="1"/>
          <w:shd w:val="clear" w:color="auto" w:fill="FFFFFF"/>
        </w:rPr>
        <w:t>Eesti meresõidudiplomi või kutsetunnistuse taotlemiseks vajalikku meresõidupraktikat arvestatakse Eesti meresõidudiplomi või kutsetunnistusega läbitud meresõidupraktikat vastaval ametikohal.“;</w:t>
      </w:r>
    </w:p>
    <w:p w14:paraId="3CA7EB4B" w14:textId="77777777" w:rsidR="000B6EB2" w:rsidRDefault="000B6EB2" w:rsidP="00BE0548">
      <w:pPr>
        <w:spacing w:after="0" w:line="240" w:lineRule="auto"/>
        <w:contextualSpacing/>
        <w:jc w:val="both"/>
        <w:rPr>
          <w:rFonts w:ascii="Times New Roman" w:hAnsi="Times New Roman" w:cs="Times New Roman"/>
          <w:sz w:val="24"/>
          <w:szCs w:val="24"/>
          <w:bdr w:val="none" w:sz="0" w:space="0" w:color="auto" w:frame="1"/>
          <w:shd w:val="clear" w:color="auto" w:fill="FFFFFF"/>
        </w:rPr>
      </w:pPr>
    </w:p>
    <w:p w14:paraId="61B02154" w14:textId="48A01D62" w:rsidR="000B6EB2" w:rsidRDefault="001955D9" w:rsidP="00BE0548">
      <w:pPr>
        <w:spacing w:after="0" w:line="240" w:lineRule="auto"/>
        <w:contextualSpacing/>
        <w:jc w:val="both"/>
        <w:rPr>
          <w:rFonts w:ascii="Times New Roman" w:hAnsi="Times New Roman" w:cs="Times New Roman"/>
          <w:sz w:val="24"/>
          <w:szCs w:val="24"/>
          <w:bdr w:val="none" w:sz="0" w:space="0" w:color="auto" w:frame="1"/>
          <w:shd w:val="clear" w:color="auto" w:fill="FFFFFF"/>
        </w:rPr>
      </w:pPr>
      <w:r w:rsidRPr="00921184">
        <w:rPr>
          <w:rFonts w:ascii="Times New Roman" w:hAnsi="Times New Roman" w:cs="Times New Roman"/>
          <w:b/>
          <w:bCs/>
          <w:sz w:val="24"/>
          <w:szCs w:val="24"/>
          <w:bdr w:val="none" w:sz="0" w:space="0" w:color="auto" w:frame="1"/>
          <w:shd w:val="clear" w:color="auto" w:fill="FFFFFF"/>
        </w:rPr>
        <w:t>1</w:t>
      </w:r>
      <w:r w:rsidR="00041458" w:rsidRPr="00921184">
        <w:rPr>
          <w:rFonts w:ascii="Times New Roman" w:hAnsi="Times New Roman" w:cs="Times New Roman"/>
          <w:b/>
          <w:bCs/>
          <w:sz w:val="24"/>
          <w:szCs w:val="24"/>
          <w:bdr w:val="none" w:sz="0" w:space="0" w:color="auto" w:frame="1"/>
          <w:shd w:val="clear" w:color="auto" w:fill="FFFFFF"/>
        </w:rPr>
        <w:t>7</w:t>
      </w:r>
      <w:r w:rsidR="000B6EB2" w:rsidRPr="00921184">
        <w:rPr>
          <w:rFonts w:ascii="Times New Roman" w:hAnsi="Times New Roman" w:cs="Times New Roman"/>
          <w:b/>
          <w:bCs/>
          <w:sz w:val="24"/>
          <w:szCs w:val="24"/>
          <w:bdr w:val="none" w:sz="0" w:space="0" w:color="auto" w:frame="1"/>
          <w:shd w:val="clear" w:color="auto" w:fill="FFFFFF"/>
        </w:rPr>
        <w:t xml:space="preserve">) </w:t>
      </w:r>
      <w:r w:rsidR="000B6EB2" w:rsidRPr="00921184">
        <w:rPr>
          <w:rFonts w:ascii="Times New Roman" w:hAnsi="Times New Roman" w:cs="Times New Roman"/>
          <w:sz w:val="24"/>
          <w:szCs w:val="24"/>
          <w:bdr w:val="none" w:sz="0" w:space="0" w:color="auto" w:frame="1"/>
          <w:shd w:val="clear" w:color="auto" w:fill="FFFFFF"/>
        </w:rPr>
        <w:t>paragrahvi 20 täiendatakse lõikega 6</w:t>
      </w:r>
      <w:r w:rsidR="000B6EB2" w:rsidRPr="00921184">
        <w:rPr>
          <w:rFonts w:ascii="Times New Roman" w:hAnsi="Times New Roman" w:cs="Times New Roman"/>
          <w:sz w:val="24"/>
          <w:szCs w:val="24"/>
          <w:bdr w:val="none" w:sz="0" w:space="0" w:color="auto" w:frame="1"/>
          <w:shd w:val="clear" w:color="auto" w:fill="FFFFFF"/>
          <w:vertAlign w:val="superscript"/>
        </w:rPr>
        <w:t>1</w:t>
      </w:r>
      <w:r w:rsidR="000B6EB2" w:rsidRPr="00921184">
        <w:rPr>
          <w:rFonts w:ascii="Times New Roman" w:hAnsi="Times New Roman" w:cs="Times New Roman"/>
          <w:sz w:val="24"/>
          <w:szCs w:val="24"/>
          <w:bdr w:val="none" w:sz="0" w:space="0" w:color="auto" w:frame="1"/>
          <w:shd w:val="clear" w:color="auto" w:fill="FFFFFF"/>
        </w:rPr>
        <w:t xml:space="preserve"> järgmises sõnastuses:</w:t>
      </w:r>
    </w:p>
    <w:p w14:paraId="546DDCC8" w14:textId="77777777" w:rsidR="000B6EB2" w:rsidRDefault="000B6EB2" w:rsidP="00BE0548">
      <w:pPr>
        <w:spacing w:after="0" w:line="240" w:lineRule="auto"/>
        <w:contextualSpacing/>
        <w:jc w:val="both"/>
        <w:rPr>
          <w:rFonts w:ascii="Times New Roman" w:hAnsi="Times New Roman" w:cs="Times New Roman"/>
          <w:sz w:val="24"/>
          <w:szCs w:val="24"/>
          <w:bdr w:val="none" w:sz="0" w:space="0" w:color="auto" w:frame="1"/>
          <w:shd w:val="clear" w:color="auto" w:fill="FFFFFF"/>
        </w:rPr>
      </w:pPr>
    </w:p>
    <w:p w14:paraId="1FF02AEC" w14:textId="374FB7F8" w:rsidR="000B6EB2" w:rsidRPr="000B6EB2" w:rsidRDefault="000B6EB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bdr w:val="none" w:sz="0" w:space="0" w:color="auto" w:frame="1"/>
          <w:shd w:val="clear" w:color="auto" w:fill="FFFFFF"/>
        </w:rPr>
        <w:t>„(6</w:t>
      </w:r>
      <w:r>
        <w:rPr>
          <w:rFonts w:ascii="Times New Roman" w:hAnsi="Times New Roman" w:cs="Times New Roman"/>
          <w:sz w:val="24"/>
          <w:szCs w:val="24"/>
          <w:bdr w:val="none" w:sz="0" w:space="0" w:color="auto" w:frame="1"/>
          <w:shd w:val="clear" w:color="auto" w:fill="FFFFFF"/>
          <w:vertAlign w:val="superscript"/>
        </w:rPr>
        <w:t>1</w:t>
      </w:r>
      <w:r>
        <w:rPr>
          <w:rFonts w:ascii="Times New Roman" w:hAnsi="Times New Roman" w:cs="Times New Roman"/>
          <w:sz w:val="24"/>
          <w:szCs w:val="24"/>
          <w:bdr w:val="none" w:sz="0" w:space="0" w:color="auto" w:frame="1"/>
          <w:shd w:val="clear" w:color="auto" w:fill="FFFFFF"/>
        </w:rPr>
        <w:t xml:space="preserve">) </w:t>
      </w:r>
      <w:r w:rsidRPr="007E3A61">
        <w:rPr>
          <w:rFonts w:ascii="Times New Roman" w:hAnsi="Times New Roman" w:cs="Times New Roman"/>
          <w:sz w:val="24"/>
          <w:szCs w:val="24"/>
        </w:rPr>
        <w:t xml:space="preserve">Transpordiamet </w:t>
      </w:r>
      <w:r>
        <w:rPr>
          <w:rFonts w:ascii="Times New Roman" w:hAnsi="Times New Roman" w:cs="Times New Roman"/>
          <w:sz w:val="24"/>
          <w:szCs w:val="24"/>
        </w:rPr>
        <w:t>hindab v</w:t>
      </w:r>
      <w:r w:rsidRPr="007E3A61">
        <w:rPr>
          <w:rFonts w:ascii="Times New Roman" w:hAnsi="Times New Roman" w:cs="Times New Roman"/>
          <w:sz w:val="24"/>
          <w:szCs w:val="24"/>
        </w:rPr>
        <w:t>älisriigi mereõppeasutuse õppekava erialaste ainete sisu ja mahu</w:t>
      </w:r>
      <w:r w:rsidR="00740EEA">
        <w:rPr>
          <w:rFonts w:ascii="Times New Roman" w:hAnsi="Times New Roman" w:cs="Times New Roman"/>
          <w:sz w:val="24"/>
          <w:szCs w:val="24"/>
        </w:rPr>
        <w:t xml:space="preserve"> </w:t>
      </w:r>
      <w:r w:rsidR="00740EEA" w:rsidRPr="00740EEA">
        <w:rPr>
          <w:rFonts w:ascii="Times New Roman" w:hAnsi="Times New Roman" w:cs="Times New Roman"/>
          <w:sz w:val="24"/>
          <w:szCs w:val="24"/>
        </w:rPr>
        <w:t>ning meresõidupraktika või muu praktika samaväärsust tegevusluba omava Eesti mereõppeasutuse õppekavaga</w:t>
      </w:r>
      <w:r w:rsidRPr="00380C69">
        <w:rPr>
          <w:rFonts w:ascii="Times New Roman" w:hAnsi="Times New Roman" w:cs="Times New Roman"/>
          <w:sz w:val="24"/>
          <w:szCs w:val="24"/>
        </w:rPr>
        <w:t>.</w:t>
      </w:r>
      <w:r w:rsidRPr="007E3A61">
        <w:rPr>
          <w:rFonts w:ascii="Times New Roman" w:hAnsi="Times New Roman" w:cs="Times New Roman"/>
          <w:sz w:val="24"/>
          <w:szCs w:val="24"/>
        </w:rPr>
        <w:t xml:space="preserve"> Kui välisriigi mereõppeasutuse läbitud õppekava sisu ja maht </w:t>
      </w:r>
      <w:r>
        <w:rPr>
          <w:rFonts w:ascii="Times New Roman" w:hAnsi="Times New Roman" w:cs="Times New Roman"/>
          <w:sz w:val="24"/>
          <w:szCs w:val="24"/>
        </w:rPr>
        <w:t>või</w:t>
      </w:r>
      <w:r w:rsidRPr="007E3A61">
        <w:rPr>
          <w:rFonts w:ascii="Times New Roman" w:hAnsi="Times New Roman" w:cs="Times New Roman"/>
          <w:sz w:val="24"/>
          <w:szCs w:val="24"/>
        </w:rPr>
        <w:t xml:space="preserve"> meresõidupraktika või muu praktika ei ole samaväärne, siis tuleb</w:t>
      </w:r>
      <w:r w:rsidR="00B70967">
        <w:rPr>
          <w:rFonts w:ascii="Times New Roman" w:hAnsi="Times New Roman" w:cs="Times New Roman"/>
          <w:sz w:val="24"/>
          <w:szCs w:val="24"/>
        </w:rPr>
        <w:t xml:space="preserve"> </w:t>
      </w:r>
      <w:commentRangeStart w:id="34"/>
      <w:r w:rsidR="00B70967">
        <w:rPr>
          <w:rFonts w:ascii="Times New Roman" w:hAnsi="Times New Roman" w:cs="Times New Roman"/>
          <w:sz w:val="24"/>
          <w:szCs w:val="24"/>
        </w:rPr>
        <w:t>taotlejal</w:t>
      </w:r>
      <w:commentRangeEnd w:id="34"/>
      <w:r w:rsidR="00516144">
        <w:rPr>
          <w:rStyle w:val="Kommentaariviide"/>
        </w:rPr>
        <w:commentReference w:id="34"/>
      </w:r>
      <w:r w:rsidRPr="007E3A61">
        <w:rPr>
          <w:rFonts w:ascii="Times New Roman" w:hAnsi="Times New Roman" w:cs="Times New Roman"/>
          <w:sz w:val="24"/>
          <w:szCs w:val="24"/>
        </w:rPr>
        <w:t xml:space="preserve"> läbida </w:t>
      </w:r>
      <w:bookmarkStart w:id="35" w:name="_Hlk160105939"/>
      <w:r w:rsidRPr="00380C69">
        <w:rPr>
          <w:rFonts w:ascii="Times New Roman" w:hAnsi="Times New Roman" w:cs="Times New Roman"/>
          <w:sz w:val="24"/>
          <w:szCs w:val="24"/>
        </w:rPr>
        <w:t>täiend</w:t>
      </w:r>
      <w:r w:rsidR="00C539F0" w:rsidRPr="00380C69">
        <w:rPr>
          <w:rFonts w:ascii="Times New Roman" w:hAnsi="Times New Roman" w:cs="Times New Roman"/>
          <w:sz w:val="24"/>
          <w:szCs w:val="24"/>
        </w:rPr>
        <w:t>us</w:t>
      </w:r>
      <w:r w:rsidRPr="00380C69">
        <w:rPr>
          <w:rFonts w:ascii="Times New Roman" w:hAnsi="Times New Roman" w:cs="Times New Roman"/>
          <w:sz w:val="24"/>
          <w:szCs w:val="24"/>
        </w:rPr>
        <w:t>õpe</w:t>
      </w:r>
      <w:r w:rsidRPr="007E3A61">
        <w:rPr>
          <w:rFonts w:ascii="Times New Roman" w:hAnsi="Times New Roman" w:cs="Times New Roman"/>
          <w:sz w:val="24"/>
          <w:szCs w:val="24"/>
        </w:rPr>
        <w:t xml:space="preserve"> </w:t>
      </w:r>
      <w:r>
        <w:rPr>
          <w:rFonts w:ascii="Times New Roman" w:hAnsi="Times New Roman" w:cs="Times New Roman"/>
          <w:sz w:val="24"/>
          <w:szCs w:val="24"/>
        </w:rPr>
        <w:t>või</w:t>
      </w:r>
      <w:r w:rsidRPr="007E3A61">
        <w:rPr>
          <w:rFonts w:ascii="Times New Roman" w:hAnsi="Times New Roman" w:cs="Times New Roman"/>
          <w:sz w:val="24"/>
          <w:szCs w:val="24"/>
        </w:rPr>
        <w:t xml:space="preserve"> meresõidupraktika või muu praktika puuduolevas osas</w:t>
      </w:r>
      <w:bookmarkEnd w:id="35"/>
      <w:r w:rsidR="007C33A7">
        <w:rPr>
          <w:rFonts w:ascii="Times New Roman" w:hAnsi="Times New Roman" w:cs="Times New Roman"/>
          <w:sz w:val="24"/>
          <w:szCs w:val="24"/>
        </w:rPr>
        <w:t xml:space="preserve"> ja esitada vastava õppe või praktika läbimist tõendav dokument Transpordiametile</w:t>
      </w:r>
      <w:r w:rsidRPr="00380C69">
        <w:rPr>
          <w:rFonts w:ascii="Times New Roman" w:hAnsi="Times New Roman" w:cs="Times New Roman"/>
          <w:sz w:val="24"/>
          <w:szCs w:val="24"/>
        </w:rPr>
        <w:t>.“</w:t>
      </w:r>
      <w:r w:rsidR="00EE3F92" w:rsidRPr="00380C69">
        <w:rPr>
          <w:rFonts w:ascii="Times New Roman" w:hAnsi="Times New Roman" w:cs="Times New Roman"/>
          <w:sz w:val="24"/>
          <w:szCs w:val="24"/>
        </w:rPr>
        <w:t>;</w:t>
      </w:r>
      <w:r w:rsidR="00B70967">
        <w:rPr>
          <w:rFonts w:ascii="Times New Roman" w:hAnsi="Times New Roman" w:cs="Times New Roman"/>
          <w:sz w:val="24"/>
          <w:szCs w:val="24"/>
        </w:rPr>
        <w:t xml:space="preserve"> </w:t>
      </w:r>
    </w:p>
    <w:p w14:paraId="22DDA6E6" w14:textId="77777777" w:rsidR="008900FA" w:rsidRPr="0024157A" w:rsidRDefault="008900FA" w:rsidP="00BE0548">
      <w:pPr>
        <w:spacing w:after="0" w:line="240" w:lineRule="auto"/>
        <w:contextualSpacing/>
        <w:jc w:val="both"/>
        <w:rPr>
          <w:rFonts w:ascii="Times New Roman" w:hAnsi="Times New Roman" w:cs="Times New Roman"/>
          <w:sz w:val="24"/>
          <w:szCs w:val="24"/>
        </w:rPr>
      </w:pPr>
    </w:p>
    <w:p w14:paraId="5C0BDDB3" w14:textId="47C48592" w:rsidR="008900FA" w:rsidRPr="0024157A" w:rsidRDefault="008053A6" w:rsidP="00BE0548">
      <w:pPr>
        <w:spacing w:after="0" w:line="240" w:lineRule="auto"/>
        <w:contextualSpacing/>
        <w:jc w:val="both"/>
        <w:rPr>
          <w:rFonts w:ascii="Times New Roman" w:hAnsi="Times New Roman" w:cs="Times New Roman"/>
          <w:sz w:val="24"/>
          <w:szCs w:val="24"/>
        </w:rPr>
      </w:pPr>
      <w:r w:rsidRPr="0024157A">
        <w:rPr>
          <w:rFonts w:ascii="Times New Roman" w:hAnsi="Times New Roman" w:cs="Times New Roman"/>
          <w:b/>
          <w:bCs/>
          <w:sz w:val="24"/>
          <w:szCs w:val="24"/>
        </w:rPr>
        <w:t>1</w:t>
      </w:r>
      <w:r w:rsidR="00041458">
        <w:rPr>
          <w:rFonts w:ascii="Times New Roman" w:hAnsi="Times New Roman" w:cs="Times New Roman"/>
          <w:b/>
          <w:bCs/>
          <w:sz w:val="24"/>
          <w:szCs w:val="24"/>
        </w:rPr>
        <w:t>8</w:t>
      </w:r>
      <w:r w:rsidR="008900FA" w:rsidRPr="0024157A">
        <w:rPr>
          <w:rFonts w:ascii="Times New Roman" w:hAnsi="Times New Roman" w:cs="Times New Roman"/>
          <w:b/>
          <w:bCs/>
          <w:sz w:val="24"/>
          <w:szCs w:val="24"/>
        </w:rPr>
        <w:t>)</w:t>
      </w:r>
      <w:r w:rsidR="008900FA" w:rsidRPr="0024157A">
        <w:rPr>
          <w:rFonts w:ascii="Times New Roman" w:hAnsi="Times New Roman" w:cs="Times New Roman"/>
          <w:sz w:val="24"/>
          <w:szCs w:val="24"/>
        </w:rPr>
        <w:t xml:space="preserve"> paragrahvi 22 lõige 3 muudetakse ja sõnastatakse järgmiselt:</w:t>
      </w:r>
    </w:p>
    <w:p w14:paraId="799A1002" w14:textId="729FB6EF" w:rsidR="008900FA" w:rsidRPr="0024157A" w:rsidRDefault="008900FA" w:rsidP="00BE0548">
      <w:pPr>
        <w:spacing w:after="0" w:line="240" w:lineRule="auto"/>
        <w:contextualSpacing/>
        <w:jc w:val="both"/>
        <w:rPr>
          <w:rFonts w:ascii="Times New Roman" w:eastAsia="Times New Roman" w:hAnsi="Times New Roman" w:cs="Times New Roman"/>
          <w:sz w:val="24"/>
          <w:szCs w:val="24"/>
          <w:lang w:eastAsia="et-EE"/>
        </w:rPr>
      </w:pPr>
      <w:r w:rsidRPr="0024157A">
        <w:rPr>
          <w:rFonts w:ascii="Times New Roman" w:hAnsi="Times New Roman" w:cs="Times New Roman"/>
          <w:sz w:val="24"/>
          <w:szCs w:val="24"/>
        </w:rPr>
        <w:t xml:space="preserve">„(3) </w:t>
      </w:r>
      <w:r w:rsidR="00A74A2E" w:rsidRPr="0024157A">
        <w:rPr>
          <w:rFonts w:ascii="Times New Roman" w:eastAsia="Times New Roman" w:hAnsi="Times New Roman" w:cs="Times New Roman"/>
          <w:sz w:val="24"/>
          <w:szCs w:val="24"/>
          <w:lang w:eastAsia="et-EE"/>
        </w:rPr>
        <w:t xml:space="preserve">Transpordiamet </w:t>
      </w:r>
      <w:r w:rsidR="00A74A2E">
        <w:rPr>
          <w:rFonts w:ascii="Times New Roman" w:eastAsia="Times New Roman" w:hAnsi="Times New Roman" w:cs="Times New Roman"/>
          <w:sz w:val="24"/>
          <w:szCs w:val="24"/>
          <w:lang w:eastAsia="et-EE"/>
        </w:rPr>
        <w:t>väljastab l</w:t>
      </w:r>
      <w:r w:rsidRPr="0024157A">
        <w:rPr>
          <w:rFonts w:ascii="Times New Roman" w:eastAsia="Times New Roman" w:hAnsi="Times New Roman" w:cs="Times New Roman"/>
          <w:sz w:val="24"/>
          <w:szCs w:val="24"/>
          <w:lang w:eastAsia="et-EE"/>
        </w:rPr>
        <w:t xml:space="preserve">aeva ohutu mehitatuse tunnistuse, kui reederi esitatud </w:t>
      </w:r>
      <w:ins w:id="36" w:author="Kärt Voor" w:date="2024-04-01T11:08:00Z">
        <w:r w:rsidR="00921184">
          <w:rPr>
            <w:rFonts w:ascii="Times New Roman" w:eastAsia="Times New Roman" w:hAnsi="Times New Roman" w:cs="Times New Roman"/>
            <w:sz w:val="24"/>
            <w:szCs w:val="24"/>
            <w:lang w:eastAsia="et-EE"/>
          </w:rPr>
          <w:t xml:space="preserve">laevapere </w:t>
        </w:r>
      </w:ins>
      <w:r w:rsidRPr="0024157A">
        <w:rPr>
          <w:rFonts w:ascii="Times New Roman" w:eastAsia="Times New Roman" w:hAnsi="Times New Roman" w:cs="Times New Roman"/>
          <w:sz w:val="24"/>
          <w:szCs w:val="24"/>
          <w:lang w:eastAsia="et-EE"/>
        </w:rPr>
        <w:t>miinimumkoosseis vastab selle määramise nõuetele ning on igas olukorras piisav laeva ohutuks kasutamiseks ja merekeskkonna kaitseks.“;</w:t>
      </w:r>
    </w:p>
    <w:p w14:paraId="5E2CDFC5" w14:textId="77777777" w:rsidR="008900FA" w:rsidRPr="008900FA" w:rsidRDefault="008900FA"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02662203" w14:textId="5945146B" w:rsidR="008900FA" w:rsidRDefault="008053A6"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1</w:t>
      </w:r>
      <w:r w:rsidR="00041458">
        <w:rPr>
          <w:rFonts w:ascii="Times New Roman" w:eastAsia="Times New Roman" w:hAnsi="Times New Roman" w:cs="Times New Roman"/>
          <w:b/>
          <w:bCs/>
          <w:color w:val="202020"/>
          <w:sz w:val="24"/>
          <w:szCs w:val="24"/>
          <w:lang w:eastAsia="et-EE"/>
        </w:rPr>
        <w:t>9</w:t>
      </w:r>
      <w:r w:rsidR="008900FA" w:rsidRPr="008D7932">
        <w:rPr>
          <w:rFonts w:ascii="Times New Roman" w:eastAsia="Times New Roman" w:hAnsi="Times New Roman" w:cs="Times New Roman"/>
          <w:b/>
          <w:bCs/>
          <w:color w:val="202020"/>
          <w:sz w:val="24"/>
          <w:szCs w:val="24"/>
          <w:lang w:eastAsia="et-EE"/>
        </w:rPr>
        <w:t>)</w:t>
      </w:r>
      <w:r w:rsidR="008900FA" w:rsidRPr="008900FA">
        <w:rPr>
          <w:rFonts w:ascii="Times New Roman" w:eastAsia="Times New Roman" w:hAnsi="Times New Roman" w:cs="Times New Roman"/>
          <w:color w:val="202020"/>
          <w:sz w:val="24"/>
          <w:szCs w:val="24"/>
          <w:lang w:eastAsia="et-EE"/>
        </w:rPr>
        <w:t xml:space="preserve"> paragrahvi 22 täiendatakse lõikega 3</w:t>
      </w:r>
      <w:r w:rsidR="008900FA" w:rsidRPr="008900FA">
        <w:rPr>
          <w:rFonts w:ascii="Times New Roman" w:eastAsia="Times New Roman" w:hAnsi="Times New Roman" w:cs="Times New Roman"/>
          <w:color w:val="202020"/>
          <w:sz w:val="24"/>
          <w:szCs w:val="24"/>
          <w:vertAlign w:val="superscript"/>
          <w:lang w:eastAsia="et-EE"/>
        </w:rPr>
        <w:t>1</w:t>
      </w:r>
      <w:r w:rsidR="008900FA" w:rsidRPr="008900FA">
        <w:rPr>
          <w:rFonts w:ascii="Times New Roman" w:eastAsia="Times New Roman" w:hAnsi="Times New Roman" w:cs="Times New Roman"/>
          <w:color w:val="202020"/>
          <w:sz w:val="24"/>
          <w:szCs w:val="24"/>
          <w:lang w:eastAsia="et-EE"/>
        </w:rPr>
        <w:t xml:space="preserve"> järgmises sõnastuses:</w:t>
      </w:r>
    </w:p>
    <w:p w14:paraId="0FE8E733" w14:textId="1A9FE766" w:rsidR="008900FA" w:rsidRPr="008900FA" w:rsidRDefault="008900FA" w:rsidP="00BE0548">
      <w:pPr>
        <w:shd w:val="clear" w:color="auto" w:fill="FFFFFF"/>
        <w:spacing w:after="0" w:line="240" w:lineRule="auto"/>
        <w:contextualSpacing/>
        <w:jc w:val="both"/>
        <w:rPr>
          <w:rFonts w:ascii="Times New Roman" w:eastAsia="Times New Roman" w:hAnsi="Times New Roman" w:cs="Times New Roman"/>
          <w:color w:val="202020"/>
          <w:sz w:val="24"/>
          <w:szCs w:val="24"/>
          <w:lang w:eastAsia="et-EE"/>
        </w:rPr>
      </w:pPr>
      <w:r w:rsidRPr="008900FA">
        <w:rPr>
          <w:rFonts w:ascii="Times New Roman" w:eastAsia="Times New Roman" w:hAnsi="Times New Roman" w:cs="Times New Roman"/>
          <w:color w:val="202020"/>
          <w:sz w:val="24"/>
          <w:szCs w:val="24"/>
          <w:lang w:eastAsia="et-EE"/>
        </w:rPr>
        <w:t>„(3</w:t>
      </w:r>
      <w:r w:rsidRPr="008900FA">
        <w:rPr>
          <w:rFonts w:ascii="Times New Roman" w:eastAsia="Times New Roman" w:hAnsi="Times New Roman" w:cs="Times New Roman"/>
          <w:color w:val="202020"/>
          <w:sz w:val="24"/>
          <w:szCs w:val="24"/>
          <w:vertAlign w:val="superscript"/>
          <w:lang w:eastAsia="et-EE"/>
        </w:rPr>
        <w:t>1</w:t>
      </w:r>
      <w:r w:rsidRPr="008900FA">
        <w:rPr>
          <w:rFonts w:ascii="Times New Roman" w:eastAsia="Times New Roman" w:hAnsi="Times New Roman" w:cs="Times New Roman"/>
          <w:color w:val="202020"/>
          <w:sz w:val="24"/>
          <w:szCs w:val="24"/>
          <w:lang w:eastAsia="et-EE"/>
        </w:rPr>
        <w:t xml:space="preserve">) Transpordiamet väljastab </w:t>
      </w:r>
      <w:ins w:id="37" w:author="Kärt Voor" w:date="2024-04-01T11:07:00Z">
        <w:r w:rsidR="00921184">
          <w:rPr>
            <w:rFonts w:ascii="Times New Roman" w:eastAsia="Times New Roman" w:hAnsi="Times New Roman" w:cs="Times New Roman"/>
            <w:color w:val="202020"/>
            <w:sz w:val="24"/>
            <w:szCs w:val="24"/>
            <w:lang w:eastAsia="et-EE"/>
          </w:rPr>
          <w:t xml:space="preserve">laeva </w:t>
        </w:r>
      </w:ins>
      <w:r w:rsidRPr="008900FA">
        <w:rPr>
          <w:rFonts w:ascii="Times New Roman" w:eastAsia="Times New Roman" w:hAnsi="Times New Roman" w:cs="Times New Roman"/>
          <w:color w:val="202020"/>
          <w:sz w:val="24"/>
          <w:szCs w:val="24"/>
          <w:lang w:eastAsia="et-EE"/>
        </w:rPr>
        <w:t>ohutu mehitatuse tunnistuse kuni viieks aastaks.</w:t>
      </w:r>
      <w:r w:rsidR="00256720">
        <w:rPr>
          <w:rFonts w:ascii="Times New Roman" w:eastAsia="Times New Roman" w:hAnsi="Times New Roman" w:cs="Times New Roman"/>
          <w:color w:val="202020"/>
          <w:sz w:val="24"/>
          <w:szCs w:val="24"/>
          <w:lang w:eastAsia="et-EE"/>
        </w:rPr>
        <w:t>“;</w:t>
      </w:r>
    </w:p>
    <w:p w14:paraId="364DE365" w14:textId="6519643E" w:rsidR="008900FA" w:rsidRPr="008900FA" w:rsidRDefault="008900FA" w:rsidP="00BE0548">
      <w:pPr>
        <w:spacing w:after="0" w:line="240" w:lineRule="auto"/>
        <w:contextualSpacing/>
        <w:jc w:val="both"/>
        <w:rPr>
          <w:rFonts w:ascii="Times New Roman" w:hAnsi="Times New Roman" w:cs="Times New Roman"/>
          <w:sz w:val="24"/>
          <w:szCs w:val="24"/>
        </w:rPr>
      </w:pPr>
    </w:p>
    <w:p w14:paraId="1A279477" w14:textId="440A2512" w:rsidR="008900FA" w:rsidRDefault="00C6464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20</w:t>
      </w:r>
      <w:r w:rsidR="008900FA" w:rsidRPr="008D7932">
        <w:rPr>
          <w:rFonts w:ascii="Times New Roman" w:hAnsi="Times New Roman" w:cs="Times New Roman"/>
          <w:b/>
          <w:bCs/>
          <w:sz w:val="24"/>
          <w:szCs w:val="24"/>
        </w:rPr>
        <w:t>)</w:t>
      </w:r>
      <w:r w:rsidR="008900FA" w:rsidRPr="008900FA">
        <w:rPr>
          <w:rFonts w:ascii="Times New Roman" w:hAnsi="Times New Roman" w:cs="Times New Roman"/>
          <w:sz w:val="24"/>
          <w:szCs w:val="24"/>
        </w:rPr>
        <w:t xml:space="preserve"> paragrahvi 22 lõige 4 muudetakse ja sõnastatakse järgmiselt:</w:t>
      </w:r>
    </w:p>
    <w:p w14:paraId="271CE7C7" w14:textId="20BB1996" w:rsidR="008900FA" w:rsidRPr="008900FA" w:rsidRDefault="008900FA" w:rsidP="00BE0548">
      <w:pPr>
        <w:shd w:val="clear" w:color="auto" w:fill="FFFFFF"/>
        <w:spacing w:after="0" w:line="240" w:lineRule="auto"/>
        <w:contextualSpacing/>
        <w:jc w:val="both"/>
        <w:rPr>
          <w:rFonts w:ascii="Times New Roman" w:eastAsia="Times New Roman" w:hAnsi="Times New Roman" w:cs="Times New Roman"/>
          <w:color w:val="202020"/>
          <w:sz w:val="24"/>
          <w:szCs w:val="24"/>
          <w:lang w:eastAsia="et-EE"/>
        </w:rPr>
      </w:pPr>
      <w:r w:rsidRPr="008900FA">
        <w:rPr>
          <w:rFonts w:ascii="Times New Roman" w:hAnsi="Times New Roman" w:cs="Times New Roman"/>
          <w:sz w:val="24"/>
          <w:szCs w:val="24"/>
        </w:rPr>
        <w:t xml:space="preserve">„(4) </w:t>
      </w:r>
      <w:r w:rsidRPr="008900FA">
        <w:rPr>
          <w:rFonts w:ascii="Times New Roman" w:eastAsia="Times New Roman" w:hAnsi="Times New Roman" w:cs="Times New Roman"/>
          <w:color w:val="202020"/>
          <w:sz w:val="24"/>
          <w:szCs w:val="24"/>
          <w:lang w:eastAsia="et-EE"/>
        </w:rPr>
        <w:t>Transpordiamet tunnistab</w:t>
      </w:r>
      <w:ins w:id="38" w:author="Kärt Voor" w:date="2024-04-01T11:10:00Z">
        <w:r w:rsidR="00921184">
          <w:rPr>
            <w:rFonts w:ascii="Times New Roman" w:eastAsia="Times New Roman" w:hAnsi="Times New Roman" w:cs="Times New Roman"/>
            <w:color w:val="202020"/>
            <w:sz w:val="24"/>
            <w:szCs w:val="24"/>
            <w:lang w:eastAsia="et-EE"/>
          </w:rPr>
          <w:t xml:space="preserve"> laeva</w:t>
        </w:r>
      </w:ins>
      <w:r w:rsidRPr="008900FA">
        <w:rPr>
          <w:rFonts w:ascii="Times New Roman" w:eastAsia="Times New Roman" w:hAnsi="Times New Roman" w:cs="Times New Roman"/>
          <w:color w:val="202020"/>
          <w:sz w:val="24"/>
          <w:szCs w:val="24"/>
          <w:lang w:eastAsia="et-EE"/>
        </w:rPr>
        <w:t xml:space="preserve"> ohutu mehitatuse tunnistuse kehtetuks, kui:</w:t>
      </w:r>
    </w:p>
    <w:p w14:paraId="1AF4823B" w14:textId="77777777" w:rsidR="008900FA" w:rsidRPr="001209AC" w:rsidRDefault="008900FA" w:rsidP="00BE0548">
      <w:pPr>
        <w:shd w:val="clear" w:color="auto" w:fill="FFFFFF"/>
        <w:spacing w:after="0" w:line="240" w:lineRule="auto"/>
        <w:contextualSpacing/>
        <w:jc w:val="both"/>
        <w:rPr>
          <w:rFonts w:ascii="Times New Roman" w:eastAsia="Times New Roman" w:hAnsi="Times New Roman" w:cs="Times New Roman"/>
          <w:color w:val="202020"/>
          <w:sz w:val="24"/>
          <w:szCs w:val="24"/>
          <w:lang w:eastAsia="et-EE"/>
        </w:rPr>
      </w:pPr>
      <w:r w:rsidRPr="001209AC">
        <w:rPr>
          <w:rFonts w:ascii="Times New Roman" w:eastAsia="Times New Roman" w:hAnsi="Times New Roman" w:cs="Times New Roman"/>
          <w:color w:val="202020"/>
          <w:sz w:val="24"/>
          <w:szCs w:val="24"/>
          <w:lang w:eastAsia="et-EE"/>
        </w:rPr>
        <w:t>1) laeva tehniliste seadmete seisund ei taga ohutust laevapere miinimumkoosseisuga</w:t>
      </w:r>
      <w:commentRangeStart w:id="39"/>
      <w:r w:rsidRPr="001209AC">
        <w:rPr>
          <w:rFonts w:ascii="Times New Roman" w:eastAsia="Times New Roman" w:hAnsi="Times New Roman" w:cs="Times New Roman"/>
          <w:color w:val="202020"/>
          <w:sz w:val="24"/>
          <w:szCs w:val="24"/>
          <w:lang w:eastAsia="et-EE"/>
        </w:rPr>
        <w:t>;</w:t>
      </w:r>
      <w:commentRangeEnd w:id="39"/>
      <w:r w:rsidR="002B6C22">
        <w:rPr>
          <w:rStyle w:val="Kommentaariviide"/>
        </w:rPr>
        <w:commentReference w:id="39"/>
      </w:r>
    </w:p>
    <w:p w14:paraId="6D71E1E0" w14:textId="7E528BF9" w:rsidR="008900FA" w:rsidRDefault="008900FA" w:rsidP="009216BA">
      <w:pPr>
        <w:shd w:val="clear" w:color="auto" w:fill="FFFFFF"/>
        <w:spacing w:after="0" w:line="240" w:lineRule="auto"/>
        <w:contextualSpacing/>
        <w:jc w:val="both"/>
        <w:rPr>
          <w:rFonts w:ascii="Times New Roman" w:eastAsia="Times New Roman" w:hAnsi="Times New Roman" w:cs="Times New Roman"/>
          <w:color w:val="202020"/>
          <w:sz w:val="24"/>
          <w:szCs w:val="24"/>
          <w:lang w:eastAsia="et-EE"/>
        </w:rPr>
      </w:pPr>
      <w:r w:rsidRPr="001209AC">
        <w:rPr>
          <w:rFonts w:ascii="Times New Roman" w:eastAsia="Times New Roman" w:hAnsi="Times New Roman" w:cs="Times New Roman"/>
          <w:color w:val="202020"/>
          <w:sz w:val="24"/>
          <w:szCs w:val="24"/>
          <w:lang w:eastAsia="et-EE"/>
        </w:rPr>
        <w:t xml:space="preserve">2) reeder on jätnud esitamata taotluse </w:t>
      </w:r>
      <w:ins w:id="40" w:author="Kärt Voor" w:date="2024-04-01T11:15:00Z">
        <w:r w:rsidR="002B6C22">
          <w:rPr>
            <w:rFonts w:ascii="Times New Roman" w:eastAsia="Times New Roman" w:hAnsi="Times New Roman" w:cs="Times New Roman"/>
            <w:color w:val="202020"/>
            <w:sz w:val="24"/>
            <w:szCs w:val="24"/>
            <w:lang w:eastAsia="et-EE"/>
          </w:rPr>
          <w:t>laeva</w:t>
        </w:r>
      </w:ins>
      <w:ins w:id="41" w:author="Kärt Voor" w:date="2024-04-01T11:24:00Z">
        <w:r w:rsidR="000139AE">
          <w:rPr>
            <w:rFonts w:ascii="Times New Roman" w:eastAsia="Times New Roman" w:hAnsi="Times New Roman" w:cs="Times New Roman"/>
            <w:color w:val="202020"/>
            <w:sz w:val="24"/>
            <w:szCs w:val="24"/>
            <w:lang w:eastAsia="et-EE"/>
          </w:rPr>
          <w:t>pere</w:t>
        </w:r>
      </w:ins>
      <w:ins w:id="42" w:author="Kärt Voor" w:date="2024-04-01T11:15:00Z">
        <w:r w:rsidR="002B6C22">
          <w:rPr>
            <w:rFonts w:ascii="Times New Roman" w:eastAsia="Times New Roman" w:hAnsi="Times New Roman" w:cs="Times New Roman"/>
            <w:color w:val="202020"/>
            <w:sz w:val="24"/>
            <w:szCs w:val="24"/>
            <w:lang w:eastAsia="et-EE"/>
          </w:rPr>
          <w:t xml:space="preserve"> </w:t>
        </w:r>
      </w:ins>
      <w:r w:rsidRPr="001209AC">
        <w:rPr>
          <w:rFonts w:ascii="Times New Roman" w:eastAsia="Times New Roman" w:hAnsi="Times New Roman" w:cs="Times New Roman"/>
          <w:color w:val="202020"/>
          <w:sz w:val="24"/>
          <w:szCs w:val="24"/>
          <w:lang w:eastAsia="et-EE"/>
        </w:rPr>
        <w:t xml:space="preserve">miinimumkoosseisu muutmiseks, kui see on nõutav </w:t>
      </w:r>
      <w:r w:rsidR="0093475E" w:rsidRPr="001209AC">
        <w:rPr>
          <w:rFonts w:ascii="Times New Roman" w:eastAsia="Times New Roman" w:hAnsi="Times New Roman" w:cs="Times New Roman"/>
          <w:color w:val="202020"/>
          <w:sz w:val="24"/>
          <w:szCs w:val="24"/>
          <w:lang w:eastAsia="et-EE"/>
        </w:rPr>
        <w:t xml:space="preserve">käesoleva </w:t>
      </w:r>
      <w:r w:rsidR="0060546F" w:rsidRPr="001209AC">
        <w:rPr>
          <w:rFonts w:ascii="Times New Roman" w:eastAsia="Times New Roman" w:hAnsi="Times New Roman" w:cs="Times New Roman"/>
          <w:color w:val="202020"/>
          <w:sz w:val="24"/>
          <w:szCs w:val="24"/>
          <w:lang w:eastAsia="et-EE"/>
        </w:rPr>
        <w:t xml:space="preserve">seaduse </w:t>
      </w:r>
      <w:r w:rsidRPr="001209AC">
        <w:rPr>
          <w:rFonts w:ascii="Times New Roman" w:eastAsia="Times New Roman" w:hAnsi="Times New Roman" w:cs="Times New Roman"/>
          <w:color w:val="202020"/>
          <w:sz w:val="24"/>
          <w:szCs w:val="24"/>
          <w:lang w:eastAsia="et-EE"/>
        </w:rPr>
        <w:t>§ 21 lõi</w:t>
      </w:r>
      <w:r w:rsidR="00732F97">
        <w:rPr>
          <w:rFonts w:ascii="Times New Roman" w:eastAsia="Times New Roman" w:hAnsi="Times New Roman" w:cs="Times New Roman"/>
          <w:color w:val="202020"/>
          <w:sz w:val="24"/>
          <w:szCs w:val="24"/>
          <w:lang w:eastAsia="et-EE"/>
        </w:rPr>
        <w:t>g</w:t>
      </w:r>
      <w:r w:rsidRPr="001209AC">
        <w:rPr>
          <w:rFonts w:ascii="Times New Roman" w:eastAsia="Times New Roman" w:hAnsi="Times New Roman" w:cs="Times New Roman"/>
          <w:color w:val="202020"/>
          <w:sz w:val="24"/>
          <w:szCs w:val="24"/>
          <w:lang w:eastAsia="et-EE"/>
        </w:rPr>
        <w:t>e</w:t>
      </w:r>
      <w:r w:rsidR="00732F97">
        <w:rPr>
          <w:rFonts w:ascii="Times New Roman" w:eastAsia="Times New Roman" w:hAnsi="Times New Roman" w:cs="Times New Roman"/>
          <w:color w:val="202020"/>
          <w:sz w:val="24"/>
          <w:szCs w:val="24"/>
          <w:lang w:eastAsia="et-EE"/>
        </w:rPr>
        <w:t>te</w:t>
      </w:r>
      <w:r w:rsidRPr="001209AC">
        <w:rPr>
          <w:rFonts w:ascii="Times New Roman" w:eastAsia="Times New Roman" w:hAnsi="Times New Roman" w:cs="Times New Roman"/>
          <w:color w:val="202020"/>
          <w:sz w:val="24"/>
          <w:szCs w:val="24"/>
          <w:lang w:eastAsia="et-EE"/>
        </w:rPr>
        <w:t xml:space="preserve"> 5 </w:t>
      </w:r>
      <w:r w:rsidR="0060546F" w:rsidRPr="001209AC">
        <w:rPr>
          <w:rFonts w:ascii="Times New Roman" w:eastAsia="Times New Roman" w:hAnsi="Times New Roman" w:cs="Times New Roman"/>
          <w:color w:val="202020"/>
          <w:sz w:val="24"/>
          <w:szCs w:val="24"/>
          <w:lang w:eastAsia="et-EE"/>
        </w:rPr>
        <w:t>või 5</w:t>
      </w:r>
      <w:r w:rsidR="0060546F" w:rsidRPr="001209AC">
        <w:rPr>
          <w:rFonts w:ascii="Times New Roman" w:eastAsia="Times New Roman" w:hAnsi="Times New Roman" w:cs="Times New Roman"/>
          <w:color w:val="202020"/>
          <w:sz w:val="24"/>
          <w:szCs w:val="24"/>
          <w:vertAlign w:val="superscript"/>
          <w:lang w:eastAsia="et-EE"/>
        </w:rPr>
        <w:t>1</w:t>
      </w:r>
      <w:r w:rsidR="0060546F" w:rsidRPr="001209AC">
        <w:rPr>
          <w:rFonts w:ascii="Times New Roman" w:eastAsia="Times New Roman" w:hAnsi="Times New Roman" w:cs="Times New Roman"/>
          <w:color w:val="202020"/>
          <w:sz w:val="24"/>
          <w:szCs w:val="24"/>
          <w:lang w:eastAsia="et-EE"/>
        </w:rPr>
        <w:t xml:space="preserve"> </w:t>
      </w:r>
      <w:r w:rsidRPr="001209AC">
        <w:rPr>
          <w:rFonts w:ascii="Times New Roman" w:eastAsia="Times New Roman" w:hAnsi="Times New Roman" w:cs="Times New Roman"/>
          <w:color w:val="202020"/>
          <w:sz w:val="24"/>
          <w:szCs w:val="24"/>
          <w:lang w:eastAsia="et-EE"/>
        </w:rPr>
        <w:t>alusel</w:t>
      </w:r>
      <w:ins w:id="43" w:author="Kärt Voor" w:date="2024-04-01T11:14:00Z">
        <w:r w:rsidR="002B6C22">
          <w:rPr>
            <w:rFonts w:ascii="Times New Roman" w:eastAsia="Times New Roman" w:hAnsi="Times New Roman" w:cs="Times New Roman"/>
            <w:color w:val="202020"/>
            <w:sz w:val="24"/>
            <w:szCs w:val="24"/>
            <w:lang w:eastAsia="et-EE"/>
          </w:rPr>
          <w:t xml:space="preserve"> kehtestatud nõuet</w:t>
        </w:r>
      </w:ins>
      <w:ins w:id="44" w:author="Kärt Voor" w:date="2024-04-01T11:15:00Z">
        <w:r w:rsidR="002B6C22">
          <w:rPr>
            <w:rFonts w:ascii="Times New Roman" w:eastAsia="Times New Roman" w:hAnsi="Times New Roman" w:cs="Times New Roman"/>
            <w:color w:val="202020"/>
            <w:sz w:val="24"/>
            <w:szCs w:val="24"/>
            <w:lang w:eastAsia="et-EE"/>
          </w:rPr>
          <w:t>e kohaselt</w:t>
        </w:r>
      </w:ins>
      <w:r w:rsidRPr="001209AC" w:rsidDel="006171CD">
        <w:rPr>
          <w:rFonts w:ascii="Times New Roman" w:eastAsia="Times New Roman" w:hAnsi="Times New Roman" w:cs="Times New Roman"/>
          <w:color w:val="202020"/>
          <w:sz w:val="24"/>
          <w:szCs w:val="24"/>
          <w:lang w:eastAsia="et-EE"/>
        </w:rPr>
        <w:t>.</w:t>
      </w:r>
      <w:r w:rsidRPr="001209AC">
        <w:rPr>
          <w:rFonts w:ascii="Times New Roman" w:eastAsia="Times New Roman" w:hAnsi="Times New Roman" w:cs="Times New Roman"/>
          <w:color w:val="202020"/>
          <w:sz w:val="24"/>
          <w:szCs w:val="24"/>
          <w:lang w:eastAsia="et-EE"/>
        </w:rPr>
        <w:t>“;</w:t>
      </w:r>
    </w:p>
    <w:p w14:paraId="379AC53F" w14:textId="77777777" w:rsidR="00E66755" w:rsidRDefault="00E66755"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1954B910" w14:textId="543CF61C" w:rsidR="0060546F" w:rsidRDefault="0077614C"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2</w:t>
      </w:r>
      <w:r w:rsidR="00C64646">
        <w:rPr>
          <w:rFonts w:ascii="Times New Roman" w:eastAsia="Times New Roman" w:hAnsi="Times New Roman" w:cs="Times New Roman"/>
          <w:b/>
          <w:bCs/>
          <w:color w:val="202020"/>
          <w:sz w:val="24"/>
          <w:szCs w:val="24"/>
          <w:lang w:eastAsia="et-EE"/>
        </w:rPr>
        <w:t>1</w:t>
      </w:r>
      <w:r w:rsidR="0060546F" w:rsidRPr="008D7932">
        <w:rPr>
          <w:rFonts w:ascii="Times New Roman" w:eastAsia="Times New Roman" w:hAnsi="Times New Roman" w:cs="Times New Roman"/>
          <w:b/>
          <w:bCs/>
          <w:color w:val="202020"/>
          <w:sz w:val="24"/>
          <w:szCs w:val="24"/>
          <w:lang w:eastAsia="et-EE"/>
        </w:rPr>
        <w:t>)</w:t>
      </w:r>
      <w:r w:rsidR="0060546F">
        <w:rPr>
          <w:rFonts w:ascii="Times New Roman" w:eastAsia="Times New Roman" w:hAnsi="Times New Roman" w:cs="Times New Roman"/>
          <w:color w:val="202020"/>
          <w:sz w:val="24"/>
          <w:szCs w:val="24"/>
          <w:lang w:eastAsia="et-EE"/>
        </w:rPr>
        <w:t xml:space="preserve"> paragrahvi 22 täiendatakse lõikega 6 järgmises sõnastuses:</w:t>
      </w:r>
    </w:p>
    <w:p w14:paraId="5F9DBBA0" w14:textId="5091ECC5" w:rsidR="0060546F" w:rsidRDefault="0060546F"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„(6) Käesolevat paragrahvi kohaldatakse ka </w:t>
      </w:r>
      <w:proofErr w:type="spellStart"/>
      <w:r>
        <w:rPr>
          <w:rFonts w:ascii="Times New Roman" w:eastAsia="Times New Roman" w:hAnsi="Times New Roman" w:cs="Times New Roman"/>
          <w:color w:val="202020"/>
          <w:sz w:val="24"/>
          <w:szCs w:val="24"/>
          <w:lang w:eastAsia="et-EE"/>
        </w:rPr>
        <w:t>siseveelaevale</w:t>
      </w:r>
      <w:proofErr w:type="spellEnd"/>
      <w:r>
        <w:rPr>
          <w:rFonts w:ascii="Times New Roman" w:eastAsia="Times New Roman" w:hAnsi="Times New Roman" w:cs="Times New Roman"/>
          <w:color w:val="202020"/>
          <w:sz w:val="24"/>
          <w:szCs w:val="24"/>
          <w:lang w:eastAsia="et-EE"/>
        </w:rPr>
        <w:t>.“;</w:t>
      </w:r>
    </w:p>
    <w:p w14:paraId="61A6B3DB" w14:textId="77777777" w:rsidR="000C24D6" w:rsidRDefault="000C24D6" w:rsidP="00BE0548">
      <w:pPr>
        <w:spacing w:after="0" w:line="240" w:lineRule="auto"/>
        <w:contextualSpacing/>
        <w:jc w:val="both"/>
        <w:rPr>
          <w:rFonts w:ascii="Times New Roman" w:eastAsia="Times New Roman" w:hAnsi="Times New Roman" w:cs="Times New Roman"/>
          <w:b/>
          <w:bCs/>
          <w:color w:val="202020"/>
          <w:sz w:val="24"/>
          <w:szCs w:val="24"/>
          <w:lang w:eastAsia="et-EE"/>
        </w:rPr>
      </w:pPr>
    </w:p>
    <w:p w14:paraId="5B3E0B55" w14:textId="41BA7074" w:rsidR="00D163DC" w:rsidRDefault="0077614C"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2</w:t>
      </w:r>
      <w:r w:rsidR="00C64646">
        <w:rPr>
          <w:rFonts w:ascii="Times New Roman" w:eastAsia="Times New Roman" w:hAnsi="Times New Roman" w:cs="Times New Roman"/>
          <w:b/>
          <w:bCs/>
          <w:color w:val="202020"/>
          <w:sz w:val="24"/>
          <w:szCs w:val="24"/>
          <w:lang w:eastAsia="et-EE"/>
        </w:rPr>
        <w:t>2</w:t>
      </w:r>
      <w:r w:rsidR="00D163DC" w:rsidRPr="008053A6">
        <w:rPr>
          <w:rFonts w:ascii="Times New Roman" w:eastAsia="Times New Roman" w:hAnsi="Times New Roman" w:cs="Times New Roman"/>
          <w:b/>
          <w:bCs/>
          <w:color w:val="202020"/>
          <w:sz w:val="24"/>
          <w:szCs w:val="24"/>
          <w:lang w:eastAsia="et-EE"/>
        </w:rPr>
        <w:t>)</w:t>
      </w:r>
      <w:r w:rsidR="00D163DC">
        <w:rPr>
          <w:rFonts w:ascii="Times New Roman" w:eastAsia="Times New Roman" w:hAnsi="Times New Roman" w:cs="Times New Roman"/>
          <w:color w:val="202020"/>
          <w:sz w:val="24"/>
          <w:szCs w:val="24"/>
          <w:lang w:eastAsia="et-EE"/>
        </w:rPr>
        <w:t xml:space="preserve"> paragrahvi 36 lõige 5</w:t>
      </w:r>
      <w:r w:rsidR="00D163DC">
        <w:rPr>
          <w:rFonts w:ascii="Times New Roman" w:eastAsia="Times New Roman" w:hAnsi="Times New Roman" w:cs="Times New Roman"/>
          <w:color w:val="202020"/>
          <w:sz w:val="24"/>
          <w:szCs w:val="24"/>
          <w:vertAlign w:val="superscript"/>
          <w:lang w:eastAsia="et-EE"/>
        </w:rPr>
        <w:t>1</w:t>
      </w:r>
      <w:r w:rsidR="00D163DC">
        <w:rPr>
          <w:rFonts w:ascii="Times New Roman" w:eastAsia="Times New Roman" w:hAnsi="Times New Roman" w:cs="Times New Roman"/>
          <w:color w:val="202020"/>
          <w:sz w:val="24"/>
          <w:szCs w:val="24"/>
          <w:lang w:eastAsia="et-EE"/>
        </w:rPr>
        <w:t xml:space="preserve"> tunnistatakse kehtetuks;</w:t>
      </w:r>
    </w:p>
    <w:p w14:paraId="52B6B285" w14:textId="77777777" w:rsidR="00D163DC" w:rsidRDefault="00D163DC"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0A08A8EB" w14:textId="2878FBA4" w:rsidR="00D163DC" w:rsidRDefault="00013101"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2</w:t>
      </w:r>
      <w:r w:rsidR="00C64646">
        <w:rPr>
          <w:rFonts w:ascii="Times New Roman" w:eastAsia="Times New Roman" w:hAnsi="Times New Roman" w:cs="Times New Roman"/>
          <w:b/>
          <w:bCs/>
          <w:color w:val="202020"/>
          <w:sz w:val="24"/>
          <w:szCs w:val="24"/>
          <w:lang w:eastAsia="et-EE"/>
        </w:rPr>
        <w:t>3</w:t>
      </w:r>
      <w:r w:rsidR="00D163DC" w:rsidRPr="008053A6">
        <w:rPr>
          <w:rFonts w:ascii="Times New Roman" w:eastAsia="Times New Roman" w:hAnsi="Times New Roman" w:cs="Times New Roman"/>
          <w:b/>
          <w:bCs/>
          <w:color w:val="202020"/>
          <w:sz w:val="24"/>
          <w:szCs w:val="24"/>
          <w:lang w:eastAsia="et-EE"/>
        </w:rPr>
        <w:t>)</w:t>
      </w:r>
      <w:r w:rsidR="00D163DC">
        <w:rPr>
          <w:rFonts w:ascii="Times New Roman" w:eastAsia="Times New Roman" w:hAnsi="Times New Roman" w:cs="Times New Roman"/>
          <w:color w:val="202020"/>
          <w:sz w:val="24"/>
          <w:szCs w:val="24"/>
          <w:lang w:eastAsia="et-EE"/>
        </w:rPr>
        <w:t xml:space="preserve"> paragrahvi 36 lõikest 5</w:t>
      </w:r>
      <w:r w:rsidR="00D163DC">
        <w:rPr>
          <w:rFonts w:ascii="Times New Roman" w:eastAsia="Times New Roman" w:hAnsi="Times New Roman" w:cs="Times New Roman"/>
          <w:color w:val="202020"/>
          <w:sz w:val="24"/>
          <w:szCs w:val="24"/>
          <w:vertAlign w:val="superscript"/>
          <w:lang w:eastAsia="et-EE"/>
        </w:rPr>
        <w:t>2</w:t>
      </w:r>
      <w:r w:rsidR="00D163DC">
        <w:rPr>
          <w:rFonts w:ascii="Times New Roman" w:eastAsia="Times New Roman" w:hAnsi="Times New Roman" w:cs="Times New Roman"/>
          <w:color w:val="202020"/>
          <w:sz w:val="24"/>
          <w:szCs w:val="24"/>
          <w:lang w:eastAsia="et-EE"/>
        </w:rPr>
        <w:t xml:space="preserve"> jäetakse välja sõnad „</w:t>
      </w:r>
      <w:r w:rsidR="00D163DC" w:rsidRPr="00D163DC">
        <w:rPr>
          <w:rFonts w:ascii="Times New Roman" w:eastAsia="Times New Roman" w:hAnsi="Times New Roman" w:cs="Times New Roman"/>
          <w:color w:val="202020"/>
          <w:sz w:val="24"/>
          <w:szCs w:val="24"/>
          <w:lang w:eastAsia="et-EE"/>
        </w:rPr>
        <w:t xml:space="preserve">või Transpordiametiga asjaomase lepingu sõlminud </w:t>
      </w:r>
      <w:proofErr w:type="spellStart"/>
      <w:r w:rsidR="00D163DC" w:rsidRPr="00D163DC">
        <w:rPr>
          <w:rFonts w:ascii="Times New Roman" w:eastAsia="Times New Roman" w:hAnsi="Times New Roman" w:cs="Times New Roman"/>
          <w:color w:val="202020"/>
          <w:sz w:val="24"/>
          <w:szCs w:val="24"/>
          <w:lang w:eastAsia="et-EE"/>
        </w:rPr>
        <w:t>jeti</w:t>
      </w:r>
      <w:proofErr w:type="spellEnd"/>
      <w:r w:rsidR="00D163DC" w:rsidRPr="00D163DC">
        <w:rPr>
          <w:rFonts w:ascii="Times New Roman" w:eastAsia="Times New Roman" w:hAnsi="Times New Roman" w:cs="Times New Roman"/>
          <w:color w:val="202020"/>
          <w:sz w:val="24"/>
          <w:szCs w:val="24"/>
          <w:lang w:eastAsia="et-EE"/>
        </w:rPr>
        <w:t xml:space="preserve"> tootja või tootja volitatud esindaja või levitaja või importija</w:t>
      </w:r>
      <w:r w:rsidR="00D163DC">
        <w:rPr>
          <w:rFonts w:ascii="Times New Roman" w:eastAsia="Times New Roman" w:hAnsi="Times New Roman" w:cs="Times New Roman"/>
          <w:color w:val="202020"/>
          <w:sz w:val="24"/>
          <w:szCs w:val="24"/>
          <w:lang w:eastAsia="et-EE"/>
        </w:rPr>
        <w:t>“;</w:t>
      </w:r>
    </w:p>
    <w:p w14:paraId="1D8DE679" w14:textId="77777777" w:rsidR="00532D61" w:rsidRDefault="00532D61"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1785AB95" w14:textId="445A92D4" w:rsidR="00532D61" w:rsidRDefault="00013101"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2</w:t>
      </w:r>
      <w:r w:rsidR="00C64646">
        <w:rPr>
          <w:rFonts w:ascii="Times New Roman" w:eastAsia="Times New Roman" w:hAnsi="Times New Roman" w:cs="Times New Roman"/>
          <w:b/>
          <w:bCs/>
          <w:color w:val="202020"/>
          <w:sz w:val="24"/>
          <w:szCs w:val="24"/>
          <w:lang w:eastAsia="et-EE"/>
        </w:rPr>
        <w:t>4</w:t>
      </w:r>
      <w:r w:rsidR="00532D61">
        <w:rPr>
          <w:rFonts w:ascii="Times New Roman" w:eastAsia="Times New Roman" w:hAnsi="Times New Roman" w:cs="Times New Roman"/>
          <w:b/>
          <w:bCs/>
          <w:color w:val="202020"/>
          <w:sz w:val="24"/>
          <w:szCs w:val="24"/>
          <w:lang w:eastAsia="et-EE"/>
        </w:rPr>
        <w:t>)</w:t>
      </w:r>
      <w:r w:rsidR="00532D61">
        <w:rPr>
          <w:rFonts w:ascii="Times New Roman" w:eastAsia="Times New Roman" w:hAnsi="Times New Roman" w:cs="Times New Roman"/>
          <w:color w:val="202020"/>
          <w:sz w:val="24"/>
          <w:szCs w:val="24"/>
          <w:lang w:eastAsia="et-EE"/>
        </w:rPr>
        <w:t xml:space="preserve"> seaduse 10. peatüki pealkiri muudetakse ja sõnastatakse järgmiselt:</w:t>
      </w:r>
    </w:p>
    <w:p w14:paraId="4AAB36EC" w14:textId="4A499768" w:rsidR="00743A7C" w:rsidRDefault="00532D61">
      <w:pPr>
        <w:spacing w:after="0" w:line="240" w:lineRule="auto"/>
        <w:contextualSpacing/>
        <w:jc w:val="center"/>
        <w:rPr>
          <w:ins w:id="45" w:author="Kärt Voor" w:date="2024-04-01T11:30:00Z"/>
          <w:rFonts w:ascii="Times New Roman" w:eastAsia="Times New Roman" w:hAnsi="Times New Roman" w:cs="Times New Roman"/>
          <w:color w:val="202020"/>
          <w:sz w:val="24"/>
          <w:szCs w:val="24"/>
          <w:lang w:eastAsia="et-EE"/>
        </w:rPr>
        <w:pPrChange w:id="46" w:author="Kärt Voor" w:date="2024-04-01T11:30:00Z">
          <w:pPr>
            <w:spacing w:after="0" w:line="240" w:lineRule="auto"/>
            <w:contextualSpacing/>
            <w:jc w:val="both"/>
          </w:pPr>
        </w:pPrChange>
      </w:pPr>
      <w:r>
        <w:rPr>
          <w:rFonts w:ascii="Times New Roman" w:eastAsia="Times New Roman" w:hAnsi="Times New Roman" w:cs="Times New Roman"/>
          <w:color w:val="202020"/>
          <w:sz w:val="24"/>
          <w:szCs w:val="24"/>
          <w:lang w:eastAsia="et-EE"/>
        </w:rPr>
        <w:t>„</w:t>
      </w:r>
      <w:ins w:id="47" w:author="Kärt Voor" w:date="2024-04-01T11:30:00Z">
        <w:r w:rsidR="00743A7C" w:rsidRPr="00743A7C">
          <w:rPr>
            <w:rFonts w:ascii="Times New Roman" w:eastAsia="Times New Roman" w:hAnsi="Times New Roman" w:cs="Times New Roman"/>
            <w:b/>
            <w:bCs/>
            <w:color w:val="202020"/>
            <w:sz w:val="24"/>
            <w:szCs w:val="24"/>
            <w:lang w:eastAsia="et-EE"/>
            <w:rPrChange w:id="48" w:author="Kärt Voor" w:date="2024-04-01T11:30:00Z">
              <w:rPr>
                <w:rFonts w:ascii="Times New Roman" w:eastAsia="Times New Roman" w:hAnsi="Times New Roman" w:cs="Times New Roman"/>
                <w:color w:val="202020"/>
                <w:sz w:val="24"/>
                <w:szCs w:val="24"/>
                <w:lang w:eastAsia="et-EE"/>
              </w:rPr>
            </w:rPrChange>
          </w:rPr>
          <w:t>10. peatükk</w:t>
        </w:r>
      </w:ins>
    </w:p>
    <w:p w14:paraId="551BC16A" w14:textId="0D107027" w:rsidR="00532D61" w:rsidRPr="00532D61" w:rsidRDefault="00532D61">
      <w:pPr>
        <w:spacing w:after="0" w:line="240" w:lineRule="auto"/>
        <w:contextualSpacing/>
        <w:jc w:val="center"/>
        <w:rPr>
          <w:rFonts w:ascii="Times New Roman" w:eastAsia="Times New Roman" w:hAnsi="Times New Roman" w:cs="Times New Roman"/>
          <w:b/>
          <w:bCs/>
          <w:color w:val="202020"/>
          <w:sz w:val="24"/>
          <w:szCs w:val="24"/>
          <w:lang w:eastAsia="et-EE"/>
        </w:rPr>
        <w:pPrChange w:id="49" w:author="Kärt Voor" w:date="2024-04-01T11:30:00Z">
          <w:pPr>
            <w:spacing w:after="0" w:line="240" w:lineRule="auto"/>
            <w:contextualSpacing/>
            <w:jc w:val="both"/>
          </w:pPr>
        </w:pPrChange>
      </w:pPr>
      <w:r>
        <w:rPr>
          <w:rFonts w:ascii="Times New Roman" w:eastAsia="Times New Roman" w:hAnsi="Times New Roman" w:cs="Times New Roman"/>
          <w:b/>
          <w:bCs/>
          <w:color w:val="202020"/>
          <w:sz w:val="24"/>
          <w:szCs w:val="24"/>
          <w:lang w:eastAsia="et-EE"/>
        </w:rPr>
        <w:t>LAEVA LASTIMINE, LOSSIMINE JA PUNKERDAMINE“;</w:t>
      </w:r>
    </w:p>
    <w:p w14:paraId="67B08D4D" w14:textId="77777777" w:rsidR="001646C3" w:rsidRDefault="001646C3"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1C887F80" w14:textId="61BF9718" w:rsidR="001646C3" w:rsidRDefault="00013101"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2</w:t>
      </w:r>
      <w:r w:rsidR="00C64646">
        <w:rPr>
          <w:rFonts w:ascii="Times New Roman" w:eastAsia="Times New Roman" w:hAnsi="Times New Roman" w:cs="Times New Roman"/>
          <w:b/>
          <w:bCs/>
          <w:color w:val="202020"/>
          <w:sz w:val="24"/>
          <w:szCs w:val="24"/>
          <w:lang w:eastAsia="et-EE"/>
        </w:rPr>
        <w:t>5</w:t>
      </w:r>
      <w:r w:rsidR="001646C3" w:rsidRPr="008053A6">
        <w:rPr>
          <w:rFonts w:ascii="Times New Roman" w:eastAsia="Times New Roman" w:hAnsi="Times New Roman" w:cs="Times New Roman"/>
          <w:b/>
          <w:bCs/>
          <w:color w:val="202020"/>
          <w:sz w:val="24"/>
          <w:szCs w:val="24"/>
          <w:lang w:eastAsia="et-EE"/>
        </w:rPr>
        <w:t>)</w:t>
      </w:r>
      <w:r w:rsidR="001646C3">
        <w:rPr>
          <w:rFonts w:ascii="Times New Roman" w:eastAsia="Times New Roman" w:hAnsi="Times New Roman" w:cs="Times New Roman"/>
          <w:color w:val="202020"/>
          <w:sz w:val="24"/>
          <w:szCs w:val="24"/>
          <w:lang w:eastAsia="et-EE"/>
        </w:rPr>
        <w:t xml:space="preserve"> seadust täiendatakse §-ga 41</w:t>
      </w:r>
      <w:r w:rsidR="001646C3">
        <w:rPr>
          <w:rFonts w:ascii="Times New Roman" w:eastAsia="Times New Roman" w:hAnsi="Times New Roman" w:cs="Times New Roman"/>
          <w:color w:val="202020"/>
          <w:sz w:val="24"/>
          <w:szCs w:val="24"/>
          <w:vertAlign w:val="superscript"/>
          <w:lang w:eastAsia="et-EE"/>
        </w:rPr>
        <w:t>1</w:t>
      </w:r>
      <w:r w:rsidR="001646C3">
        <w:rPr>
          <w:rFonts w:ascii="Times New Roman" w:eastAsia="Times New Roman" w:hAnsi="Times New Roman" w:cs="Times New Roman"/>
          <w:color w:val="202020"/>
          <w:sz w:val="24"/>
          <w:szCs w:val="24"/>
          <w:lang w:eastAsia="et-EE"/>
        </w:rPr>
        <w:t xml:space="preserve"> järgmises sõnastuses:</w:t>
      </w:r>
    </w:p>
    <w:p w14:paraId="05CF5297" w14:textId="0CCFF318" w:rsidR="001646C3" w:rsidRDefault="001646C3" w:rsidP="00BE0548">
      <w:pPr>
        <w:spacing w:after="0" w:line="240" w:lineRule="auto"/>
        <w:contextualSpacing/>
        <w:jc w:val="both"/>
        <w:rPr>
          <w:rFonts w:ascii="Times New Roman" w:eastAsia="Times New Roman" w:hAnsi="Times New Roman" w:cs="Times New Roman"/>
          <w:b/>
          <w:bCs/>
          <w:color w:val="202020"/>
          <w:sz w:val="24"/>
          <w:szCs w:val="24"/>
          <w:lang w:eastAsia="et-EE"/>
        </w:rPr>
      </w:pPr>
      <w:r>
        <w:rPr>
          <w:rFonts w:ascii="Times New Roman" w:eastAsia="Times New Roman" w:hAnsi="Times New Roman" w:cs="Times New Roman"/>
          <w:color w:val="202020"/>
          <w:sz w:val="24"/>
          <w:szCs w:val="24"/>
          <w:lang w:eastAsia="et-EE"/>
        </w:rPr>
        <w:t>„</w:t>
      </w:r>
      <w:r>
        <w:rPr>
          <w:rFonts w:ascii="Times New Roman" w:eastAsia="Times New Roman" w:hAnsi="Times New Roman" w:cs="Times New Roman"/>
          <w:b/>
          <w:bCs/>
          <w:color w:val="202020"/>
          <w:sz w:val="24"/>
          <w:szCs w:val="24"/>
          <w:lang w:eastAsia="et-EE"/>
        </w:rPr>
        <w:t>§ 41</w:t>
      </w:r>
      <w:r>
        <w:rPr>
          <w:rFonts w:ascii="Times New Roman" w:eastAsia="Times New Roman" w:hAnsi="Times New Roman" w:cs="Times New Roman"/>
          <w:b/>
          <w:bCs/>
          <w:color w:val="202020"/>
          <w:sz w:val="24"/>
          <w:szCs w:val="24"/>
          <w:vertAlign w:val="superscript"/>
          <w:lang w:eastAsia="et-EE"/>
        </w:rPr>
        <w:t>1</w:t>
      </w:r>
      <w:r>
        <w:rPr>
          <w:rFonts w:ascii="Times New Roman" w:eastAsia="Times New Roman" w:hAnsi="Times New Roman" w:cs="Times New Roman"/>
          <w:b/>
          <w:bCs/>
          <w:color w:val="202020"/>
          <w:sz w:val="24"/>
          <w:szCs w:val="24"/>
          <w:lang w:eastAsia="et-EE"/>
        </w:rPr>
        <w:t xml:space="preserve">. </w:t>
      </w:r>
      <w:proofErr w:type="spellStart"/>
      <w:r>
        <w:rPr>
          <w:rFonts w:ascii="Times New Roman" w:eastAsia="Times New Roman" w:hAnsi="Times New Roman" w:cs="Times New Roman"/>
          <w:b/>
          <w:bCs/>
          <w:color w:val="202020"/>
          <w:sz w:val="24"/>
          <w:szCs w:val="24"/>
          <w:lang w:eastAsia="et-EE"/>
        </w:rPr>
        <w:t>Punkerdamine</w:t>
      </w:r>
      <w:proofErr w:type="spellEnd"/>
    </w:p>
    <w:p w14:paraId="59931870" w14:textId="77777777" w:rsidR="001646C3" w:rsidRDefault="001646C3" w:rsidP="00BE0548">
      <w:pPr>
        <w:spacing w:after="0" w:line="240" w:lineRule="auto"/>
        <w:contextualSpacing/>
        <w:jc w:val="both"/>
        <w:rPr>
          <w:rFonts w:ascii="Times New Roman" w:eastAsia="Times New Roman" w:hAnsi="Times New Roman" w:cs="Times New Roman"/>
          <w:b/>
          <w:bCs/>
          <w:color w:val="202020"/>
          <w:sz w:val="24"/>
          <w:szCs w:val="24"/>
          <w:lang w:eastAsia="et-EE"/>
        </w:rPr>
      </w:pPr>
    </w:p>
    <w:p w14:paraId="1F2914A4" w14:textId="2DDBEFA5" w:rsidR="001646C3" w:rsidRPr="005C2BE6" w:rsidRDefault="001646C3"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5C2BE6">
        <w:rPr>
          <w:rFonts w:ascii="Times New Roman" w:eastAsia="Lucida Sans Unicode" w:hAnsi="Times New Roman" w:cs="Times New Roman"/>
          <w:kern w:val="3"/>
          <w:sz w:val="24"/>
          <w:szCs w:val="24"/>
          <w:lang w:eastAsia="et-EE" w:bidi="et-EE"/>
        </w:rPr>
        <w:t xml:space="preserve">(1) </w:t>
      </w:r>
      <w:bookmarkStart w:id="50" w:name="_Hlk149833424"/>
      <w:commentRangeStart w:id="51"/>
      <w:r w:rsidR="00740CEB">
        <w:rPr>
          <w:rFonts w:ascii="Times New Roman" w:eastAsia="Lucida Sans Unicode" w:hAnsi="Times New Roman" w:cs="Times New Roman"/>
          <w:kern w:val="3"/>
          <w:sz w:val="24"/>
          <w:szCs w:val="24"/>
          <w:lang w:eastAsia="et-EE" w:bidi="et-EE"/>
        </w:rPr>
        <w:t>Punkerdaja</w:t>
      </w:r>
      <w:commentRangeEnd w:id="51"/>
      <w:r w:rsidR="00AA496D">
        <w:rPr>
          <w:rStyle w:val="Kommentaariviide"/>
        </w:rPr>
        <w:commentReference w:id="51"/>
      </w:r>
      <w:r w:rsidR="00740CEB">
        <w:rPr>
          <w:rFonts w:ascii="Times New Roman" w:eastAsia="Lucida Sans Unicode" w:hAnsi="Times New Roman" w:cs="Times New Roman"/>
          <w:kern w:val="3"/>
          <w:sz w:val="24"/>
          <w:szCs w:val="24"/>
          <w:lang w:eastAsia="et-EE" w:bidi="et-EE"/>
        </w:rPr>
        <w:t xml:space="preserve"> peab </w:t>
      </w:r>
      <w:proofErr w:type="spellStart"/>
      <w:r w:rsidR="00740CEB">
        <w:rPr>
          <w:rFonts w:ascii="Times New Roman" w:eastAsia="Lucida Sans Unicode" w:hAnsi="Times New Roman" w:cs="Times New Roman"/>
          <w:kern w:val="3"/>
          <w:sz w:val="24"/>
          <w:szCs w:val="24"/>
          <w:lang w:eastAsia="et-EE" w:bidi="et-EE"/>
        </w:rPr>
        <w:t>punkerdamisel</w:t>
      </w:r>
      <w:proofErr w:type="spellEnd"/>
      <w:r w:rsidR="00740CEB">
        <w:rPr>
          <w:rFonts w:ascii="Times New Roman" w:eastAsia="Lucida Sans Unicode" w:hAnsi="Times New Roman" w:cs="Times New Roman"/>
          <w:kern w:val="3"/>
          <w:sz w:val="24"/>
          <w:szCs w:val="24"/>
          <w:lang w:eastAsia="et-EE" w:bidi="et-EE"/>
        </w:rPr>
        <w:t xml:space="preserve"> rakendama kõiki vajalikke meetmeid</w:t>
      </w:r>
      <w:r w:rsidR="00147824">
        <w:rPr>
          <w:rFonts w:ascii="Times New Roman" w:eastAsia="Lucida Sans Unicode" w:hAnsi="Times New Roman" w:cs="Times New Roman"/>
          <w:kern w:val="3"/>
          <w:sz w:val="24"/>
          <w:szCs w:val="24"/>
          <w:lang w:eastAsia="et-EE" w:bidi="et-EE"/>
        </w:rPr>
        <w:t>, et</w:t>
      </w:r>
      <w:r w:rsidR="00740CEB">
        <w:rPr>
          <w:rFonts w:ascii="Times New Roman" w:eastAsia="Lucida Sans Unicode" w:hAnsi="Times New Roman" w:cs="Times New Roman"/>
          <w:kern w:val="3"/>
          <w:sz w:val="24"/>
          <w:szCs w:val="24"/>
          <w:lang w:eastAsia="et-EE" w:bidi="et-EE"/>
        </w:rPr>
        <w:t xml:space="preserve"> </w:t>
      </w:r>
      <w:r w:rsidRPr="001659B5">
        <w:rPr>
          <w:rFonts w:ascii="Times New Roman" w:eastAsia="Lucida Sans Unicode" w:hAnsi="Times New Roman" w:cs="Times New Roman"/>
          <w:kern w:val="3"/>
          <w:sz w:val="24"/>
          <w:szCs w:val="24"/>
          <w:lang w:eastAsia="et-EE" w:bidi="et-EE"/>
        </w:rPr>
        <w:t>välti</w:t>
      </w:r>
      <w:r w:rsidR="00147824">
        <w:rPr>
          <w:rFonts w:ascii="Times New Roman" w:eastAsia="Lucida Sans Unicode" w:hAnsi="Times New Roman" w:cs="Times New Roman"/>
          <w:kern w:val="3"/>
          <w:sz w:val="24"/>
          <w:szCs w:val="24"/>
          <w:lang w:eastAsia="et-EE" w:bidi="et-EE"/>
        </w:rPr>
        <w:t>da</w:t>
      </w:r>
      <w:r w:rsidRPr="001659B5">
        <w:rPr>
          <w:rFonts w:ascii="Times New Roman" w:eastAsia="Lucida Sans Unicode" w:hAnsi="Times New Roman" w:cs="Times New Roman"/>
          <w:kern w:val="3"/>
          <w:sz w:val="24"/>
          <w:szCs w:val="24"/>
          <w:lang w:eastAsia="et-EE" w:bidi="et-EE"/>
        </w:rPr>
        <w:t xml:space="preserve"> keskkonnareostuse tekkimist.</w:t>
      </w:r>
    </w:p>
    <w:bookmarkEnd w:id="50"/>
    <w:p w14:paraId="0609897C" w14:textId="77777777" w:rsidR="001646C3" w:rsidRPr="005C2BE6" w:rsidRDefault="001646C3"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36EC0C79" w14:textId="696B6BAA" w:rsidR="001646C3" w:rsidRPr="005B4CE6" w:rsidRDefault="001646C3"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5B4CE6">
        <w:rPr>
          <w:rFonts w:ascii="Times New Roman" w:eastAsia="Lucida Sans Unicode" w:hAnsi="Times New Roman" w:cs="Times New Roman"/>
          <w:kern w:val="3"/>
          <w:sz w:val="24"/>
          <w:szCs w:val="24"/>
          <w:lang w:eastAsia="et-EE" w:bidi="et-EE"/>
        </w:rPr>
        <w:t xml:space="preserve">(2) Enne </w:t>
      </w:r>
      <w:proofErr w:type="spellStart"/>
      <w:r w:rsidRPr="005B4CE6">
        <w:rPr>
          <w:rFonts w:ascii="Times New Roman" w:eastAsia="Lucida Sans Unicode" w:hAnsi="Times New Roman" w:cs="Times New Roman"/>
          <w:kern w:val="3"/>
          <w:sz w:val="24"/>
          <w:szCs w:val="24"/>
          <w:lang w:eastAsia="et-EE" w:bidi="et-EE"/>
        </w:rPr>
        <w:t>punkerdamise</w:t>
      </w:r>
      <w:proofErr w:type="spellEnd"/>
      <w:r w:rsidRPr="005B4CE6">
        <w:rPr>
          <w:rFonts w:ascii="Times New Roman" w:eastAsia="Lucida Sans Unicode" w:hAnsi="Times New Roman" w:cs="Times New Roman"/>
          <w:kern w:val="3"/>
          <w:sz w:val="24"/>
          <w:szCs w:val="24"/>
          <w:lang w:eastAsia="et-EE" w:bidi="et-EE"/>
        </w:rPr>
        <w:t xml:space="preserve"> alustamist kannab punkerdaja info oma tegevuse kohta elektroonilisse mereinfosüsteemi rahvusvahelise laevade põhjustatava merereostuse vältimise konventsiooni VI lisa nõuete</w:t>
      </w:r>
      <w:r w:rsidR="00147824">
        <w:rPr>
          <w:rFonts w:ascii="Times New Roman" w:eastAsia="Lucida Sans Unicode" w:hAnsi="Times New Roman" w:cs="Times New Roman"/>
          <w:kern w:val="3"/>
          <w:sz w:val="24"/>
          <w:szCs w:val="24"/>
          <w:lang w:eastAsia="et-EE" w:bidi="et-EE"/>
        </w:rPr>
        <w:t xml:space="preserve"> kohaselt</w:t>
      </w:r>
      <w:r w:rsidRPr="005B4CE6">
        <w:rPr>
          <w:rFonts w:ascii="Times New Roman" w:eastAsia="Lucida Sans Unicode" w:hAnsi="Times New Roman" w:cs="Times New Roman"/>
          <w:kern w:val="3"/>
          <w:sz w:val="24"/>
          <w:szCs w:val="24"/>
          <w:lang w:eastAsia="et-EE" w:bidi="et-EE"/>
        </w:rPr>
        <w:t>.</w:t>
      </w:r>
    </w:p>
    <w:p w14:paraId="18A7612A" w14:textId="77777777" w:rsidR="001646C3" w:rsidRPr="005B4CE6" w:rsidRDefault="001646C3"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63F57535" w14:textId="5137AE23" w:rsidR="001646C3" w:rsidRPr="005B4CE6" w:rsidRDefault="001646C3"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5B4CE6">
        <w:rPr>
          <w:rFonts w:ascii="Times New Roman" w:eastAsia="Lucida Sans Unicode" w:hAnsi="Times New Roman" w:cs="Times New Roman"/>
          <w:kern w:val="3"/>
          <w:sz w:val="24"/>
          <w:szCs w:val="24"/>
          <w:lang w:eastAsia="et-EE" w:bidi="et-EE"/>
        </w:rPr>
        <w:t xml:space="preserve">(3) Nõuded </w:t>
      </w:r>
      <w:bookmarkStart w:id="52" w:name="_Hlk148695812"/>
      <w:r w:rsidRPr="005B4CE6">
        <w:rPr>
          <w:rFonts w:ascii="Times New Roman" w:eastAsia="Lucida Sans Unicode" w:hAnsi="Times New Roman" w:cs="Times New Roman"/>
          <w:kern w:val="3"/>
          <w:sz w:val="24"/>
          <w:szCs w:val="24"/>
          <w:lang w:eastAsia="et-EE" w:bidi="et-EE"/>
        </w:rPr>
        <w:t xml:space="preserve">punkerdajale, </w:t>
      </w:r>
      <w:proofErr w:type="spellStart"/>
      <w:r w:rsidRPr="005B4CE6">
        <w:rPr>
          <w:rFonts w:ascii="Times New Roman" w:eastAsia="Lucida Sans Unicode" w:hAnsi="Times New Roman" w:cs="Times New Roman"/>
          <w:kern w:val="3"/>
          <w:sz w:val="24"/>
          <w:szCs w:val="24"/>
          <w:lang w:eastAsia="et-EE" w:bidi="et-EE"/>
        </w:rPr>
        <w:t>punkerdamisele</w:t>
      </w:r>
      <w:bookmarkEnd w:id="52"/>
      <w:proofErr w:type="spellEnd"/>
      <w:r w:rsidRPr="005B4CE6">
        <w:rPr>
          <w:rFonts w:ascii="Times New Roman" w:eastAsia="Lucida Sans Unicode" w:hAnsi="Times New Roman" w:cs="Times New Roman"/>
          <w:kern w:val="3"/>
          <w:sz w:val="24"/>
          <w:szCs w:val="24"/>
          <w:lang w:eastAsia="et-EE" w:bidi="et-EE"/>
        </w:rPr>
        <w:t xml:space="preserve"> ja alad, kus tohib </w:t>
      </w:r>
      <w:proofErr w:type="spellStart"/>
      <w:r w:rsidRPr="005B4CE6">
        <w:rPr>
          <w:rFonts w:ascii="Times New Roman" w:eastAsia="Lucida Sans Unicode" w:hAnsi="Times New Roman" w:cs="Times New Roman"/>
          <w:kern w:val="3"/>
          <w:sz w:val="24"/>
          <w:szCs w:val="24"/>
          <w:lang w:eastAsia="et-EE" w:bidi="et-EE"/>
        </w:rPr>
        <w:t>punkerdada</w:t>
      </w:r>
      <w:proofErr w:type="spellEnd"/>
      <w:r w:rsidR="005B4CE6">
        <w:rPr>
          <w:rFonts w:ascii="Times New Roman" w:eastAsia="Lucida Sans Unicode" w:hAnsi="Times New Roman" w:cs="Times New Roman"/>
          <w:kern w:val="3"/>
          <w:sz w:val="24"/>
          <w:szCs w:val="24"/>
          <w:lang w:eastAsia="et-EE" w:bidi="et-EE"/>
        </w:rPr>
        <w:t>,</w:t>
      </w:r>
      <w:r w:rsidRPr="005B4CE6">
        <w:rPr>
          <w:rFonts w:ascii="Times New Roman" w:eastAsia="Lucida Sans Unicode" w:hAnsi="Times New Roman" w:cs="Times New Roman"/>
          <w:kern w:val="3"/>
          <w:sz w:val="24"/>
          <w:szCs w:val="24"/>
          <w:lang w:eastAsia="et-EE" w:bidi="et-EE"/>
        </w:rPr>
        <w:t xml:space="preserve"> kehtesta</w:t>
      </w:r>
      <w:r w:rsidR="00DC0995" w:rsidRPr="005B4CE6">
        <w:rPr>
          <w:rFonts w:ascii="Times New Roman" w:eastAsia="Lucida Sans Unicode" w:hAnsi="Times New Roman" w:cs="Times New Roman"/>
          <w:kern w:val="3"/>
          <w:sz w:val="24"/>
          <w:szCs w:val="24"/>
          <w:lang w:eastAsia="et-EE" w:bidi="et-EE"/>
        </w:rPr>
        <w:t>b</w:t>
      </w:r>
      <w:r w:rsidRPr="005B4CE6">
        <w:rPr>
          <w:rFonts w:ascii="Times New Roman" w:eastAsia="Lucida Sans Unicode" w:hAnsi="Times New Roman" w:cs="Times New Roman"/>
          <w:kern w:val="3"/>
          <w:sz w:val="24"/>
          <w:szCs w:val="24"/>
          <w:lang w:eastAsia="et-EE" w:bidi="et-EE"/>
        </w:rPr>
        <w:t xml:space="preserve"> Vabariigi </w:t>
      </w:r>
      <w:r w:rsidRPr="005B4CE6">
        <w:rPr>
          <w:rFonts w:ascii="Times New Roman" w:eastAsia="Lucida Sans Unicode" w:hAnsi="Times New Roman" w:cs="Times New Roman"/>
          <w:kern w:val="3"/>
          <w:sz w:val="24"/>
          <w:szCs w:val="24"/>
          <w:lang w:eastAsia="et-EE" w:bidi="et-EE"/>
        </w:rPr>
        <w:lastRenderedPageBreak/>
        <w:t>Valitsu</w:t>
      </w:r>
      <w:r w:rsidR="005B4CE6">
        <w:rPr>
          <w:rFonts w:ascii="Times New Roman" w:eastAsia="Lucida Sans Unicode" w:hAnsi="Times New Roman" w:cs="Times New Roman"/>
          <w:kern w:val="3"/>
          <w:sz w:val="24"/>
          <w:szCs w:val="24"/>
          <w:lang w:eastAsia="et-EE" w:bidi="et-EE"/>
        </w:rPr>
        <w:t>s määrusega</w:t>
      </w:r>
      <w:r w:rsidRPr="005B4CE6">
        <w:rPr>
          <w:rFonts w:ascii="Times New Roman" w:eastAsia="Lucida Sans Unicode" w:hAnsi="Times New Roman" w:cs="Times New Roman"/>
          <w:kern w:val="3"/>
          <w:sz w:val="24"/>
          <w:szCs w:val="24"/>
          <w:lang w:eastAsia="et-EE" w:bidi="et-EE"/>
        </w:rPr>
        <w:t>.“;</w:t>
      </w:r>
    </w:p>
    <w:p w14:paraId="32A83C3E" w14:textId="72F30710" w:rsidR="00E66755" w:rsidRPr="005B4CE6" w:rsidRDefault="00E66755"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3E2D216A" w14:textId="0E1469E2" w:rsidR="007004A0" w:rsidRPr="005B4CE6" w:rsidRDefault="00013101" w:rsidP="00BE0548">
      <w:pPr>
        <w:spacing w:after="0" w:line="240" w:lineRule="auto"/>
        <w:contextualSpacing/>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2</w:t>
      </w:r>
      <w:r w:rsidR="00C64646">
        <w:rPr>
          <w:rFonts w:ascii="Times New Roman" w:eastAsia="Times New Roman" w:hAnsi="Times New Roman" w:cs="Times New Roman"/>
          <w:b/>
          <w:bCs/>
          <w:color w:val="202020"/>
          <w:sz w:val="24"/>
          <w:szCs w:val="24"/>
          <w:lang w:eastAsia="et-EE"/>
        </w:rPr>
        <w:t>6</w:t>
      </w:r>
      <w:r w:rsidR="005867DC" w:rsidRPr="005B4CE6">
        <w:rPr>
          <w:rFonts w:ascii="Times New Roman" w:eastAsia="Times New Roman" w:hAnsi="Times New Roman" w:cs="Times New Roman"/>
          <w:b/>
          <w:bCs/>
          <w:color w:val="202020"/>
          <w:sz w:val="24"/>
          <w:szCs w:val="24"/>
          <w:lang w:eastAsia="et-EE"/>
        </w:rPr>
        <w:t>)</w:t>
      </w:r>
      <w:r w:rsidR="005867DC" w:rsidRPr="005B4CE6">
        <w:rPr>
          <w:rFonts w:ascii="Times New Roman" w:eastAsia="Times New Roman" w:hAnsi="Times New Roman" w:cs="Times New Roman"/>
          <w:color w:val="202020"/>
          <w:sz w:val="24"/>
          <w:szCs w:val="24"/>
          <w:lang w:eastAsia="et-EE"/>
        </w:rPr>
        <w:t xml:space="preserve"> paragrahvi 42</w:t>
      </w:r>
      <w:r w:rsidR="005867DC" w:rsidRPr="005B4CE6">
        <w:rPr>
          <w:rFonts w:ascii="Times New Roman" w:eastAsia="Times New Roman" w:hAnsi="Times New Roman" w:cs="Times New Roman"/>
          <w:color w:val="202020"/>
          <w:sz w:val="24"/>
          <w:szCs w:val="24"/>
          <w:vertAlign w:val="superscript"/>
          <w:lang w:eastAsia="et-EE"/>
        </w:rPr>
        <w:t>1</w:t>
      </w:r>
      <w:r w:rsidR="005867DC" w:rsidRPr="005B4CE6">
        <w:rPr>
          <w:rFonts w:ascii="Times New Roman" w:eastAsia="Times New Roman" w:hAnsi="Times New Roman" w:cs="Times New Roman"/>
          <w:color w:val="202020"/>
          <w:sz w:val="24"/>
          <w:szCs w:val="24"/>
          <w:lang w:eastAsia="et-EE"/>
        </w:rPr>
        <w:t xml:space="preserve"> lõikes 2 asendatakse sõna „riigi“ sõnadega „Euroopa Liidu liikmesriigi“;</w:t>
      </w:r>
    </w:p>
    <w:p w14:paraId="03F999A4" w14:textId="77777777" w:rsidR="00AA3EAD" w:rsidRPr="005B4CE6" w:rsidRDefault="00AA3EAD" w:rsidP="00BE0548">
      <w:pPr>
        <w:spacing w:after="0" w:line="240" w:lineRule="auto"/>
        <w:contextualSpacing/>
        <w:jc w:val="both"/>
        <w:rPr>
          <w:rFonts w:ascii="Times New Roman" w:eastAsia="Times New Roman" w:hAnsi="Times New Roman" w:cs="Times New Roman"/>
          <w:color w:val="202020"/>
          <w:sz w:val="24"/>
          <w:szCs w:val="24"/>
          <w:lang w:eastAsia="et-EE"/>
        </w:rPr>
      </w:pPr>
    </w:p>
    <w:p w14:paraId="3A7640ED" w14:textId="120A6D4D" w:rsidR="003B5EE8" w:rsidRPr="005B4CE6" w:rsidRDefault="003747F6" w:rsidP="00BE0548">
      <w:pPr>
        <w:spacing w:after="0" w:line="240" w:lineRule="auto"/>
        <w:contextualSpacing/>
        <w:jc w:val="both"/>
        <w:rPr>
          <w:rFonts w:ascii="Times New Roman" w:hAnsi="Times New Roman" w:cs="Times New Roman"/>
          <w:sz w:val="24"/>
          <w:szCs w:val="24"/>
        </w:rPr>
      </w:pPr>
      <w:r w:rsidRPr="005B4CE6">
        <w:rPr>
          <w:rFonts w:ascii="Times New Roman" w:hAnsi="Times New Roman" w:cs="Times New Roman"/>
          <w:b/>
          <w:sz w:val="24"/>
          <w:szCs w:val="24"/>
        </w:rPr>
        <w:t>2</w:t>
      </w:r>
      <w:r w:rsidR="00C64646">
        <w:rPr>
          <w:rFonts w:ascii="Times New Roman" w:hAnsi="Times New Roman" w:cs="Times New Roman"/>
          <w:b/>
          <w:sz w:val="24"/>
          <w:szCs w:val="24"/>
        </w:rPr>
        <w:t>7</w:t>
      </w:r>
      <w:r w:rsidR="003B5EE8" w:rsidRPr="005B4CE6">
        <w:rPr>
          <w:rFonts w:ascii="Times New Roman" w:hAnsi="Times New Roman" w:cs="Times New Roman"/>
          <w:b/>
          <w:sz w:val="24"/>
          <w:szCs w:val="24"/>
        </w:rPr>
        <w:t>)</w:t>
      </w:r>
      <w:r w:rsidR="003B5EE8" w:rsidRPr="005B4CE6">
        <w:rPr>
          <w:rFonts w:ascii="Times New Roman" w:hAnsi="Times New Roman" w:cs="Times New Roman"/>
          <w:sz w:val="24"/>
          <w:szCs w:val="24"/>
        </w:rPr>
        <w:t xml:space="preserve"> </w:t>
      </w:r>
      <w:r w:rsidR="00901F89" w:rsidRPr="005B4CE6">
        <w:rPr>
          <w:rFonts w:ascii="Times New Roman" w:hAnsi="Times New Roman" w:cs="Times New Roman"/>
          <w:sz w:val="24"/>
          <w:szCs w:val="24"/>
        </w:rPr>
        <w:t>seaduse 10</w:t>
      </w:r>
      <w:r w:rsidR="00901F89" w:rsidRPr="005B4CE6">
        <w:rPr>
          <w:rFonts w:ascii="Times New Roman" w:hAnsi="Times New Roman" w:cs="Times New Roman"/>
          <w:sz w:val="24"/>
          <w:szCs w:val="24"/>
          <w:vertAlign w:val="superscript"/>
        </w:rPr>
        <w:t>1</w:t>
      </w:r>
      <w:r w:rsidR="00901F89" w:rsidRPr="005B4CE6">
        <w:rPr>
          <w:rFonts w:ascii="Times New Roman" w:hAnsi="Times New Roman" w:cs="Times New Roman"/>
          <w:sz w:val="24"/>
          <w:szCs w:val="24"/>
        </w:rPr>
        <w:t xml:space="preserve">. peatüki </w:t>
      </w:r>
      <w:del w:id="53" w:author="Kärt Voor" w:date="2024-04-01T11:56:00Z">
        <w:r w:rsidR="00901F89" w:rsidRPr="005B4CE6" w:rsidDel="00EC6E90">
          <w:rPr>
            <w:rFonts w:ascii="Times New Roman" w:hAnsi="Times New Roman" w:cs="Times New Roman"/>
            <w:sz w:val="24"/>
            <w:szCs w:val="24"/>
          </w:rPr>
          <w:delText xml:space="preserve">pealkiri </w:delText>
        </w:r>
      </w:del>
      <w:ins w:id="54" w:author="Kärt Voor" w:date="2024-04-01T11:56:00Z">
        <w:r w:rsidR="00EC6E90" w:rsidRPr="005B4CE6">
          <w:rPr>
            <w:rFonts w:ascii="Times New Roman" w:hAnsi="Times New Roman" w:cs="Times New Roman"/>
            <w:sz w:val="24"/>
            <w:szCs w:val="24"/>
          </w:rPr>
          <w:t>pealkir</w:t>
        </w:r>
        <w:r w:rsidR="00EC6E90">
          <w:rPr>
            <w:rFonts w:ascii="Times New Roman" w:hAnsi="Times New Roman" w:cs="Times New Roman"/>
            <w:sz w:val="24"/>
            <w:szCs w:val="24"/>
          </w:rPr>
          <w:t>jas</w:t>
        </w:r>
        <w:r w:rsidR="00EC6E90" w:rsidRPr="005B4CE6">
          <w:rPr>
            <w:rFonts w:ascii="Times New Roman" w:hAnsi="Times New Roman" w:cs="Times New Roman"/>
            <w:sz w:val="24"/>
            <w:szCs w:val="24"/>
          </w:rPr>
          <w:t xml:space="preserve"> </w:t>
        </w:r>
      </w:ins>
      <w:del w:id="55" w:author="Kärt Voor" w:date="2024-04-01T11:56:00Z">
        <w:r w:rsidR="00901F89" w:rsidRPr="005B4CE6" w:rsidDel="00EC6E90">
          <w:rPr>
            <w:rFonts w:ascii="Times New Roman" w:hAnsi="Times New Roman" w:cs="Times New Roman"/>
            <w:sz w:val="24"/>
            <w:szCs w:val="24"/>
          </w:rPr>
          <w:delText>muudetakse ja</w:delText>
        </w:r>
      </w:del>
      <w:ins w:id="56" w:author="Kärt Voor" w:date="2024-04-01T11:56:00Z">
        <w:r w:rsidR="00EC6E90">
          <w:rPr>
            <w:rFonts w:ascii="Times New Roman" w:hAnsi="Times New Roman" w:cs="Times New Roman"/>
            <w:sz w:val="24"/>
            <w:szCs w:val="24"/>
          </w:rPr>
          <w:t xml:space="preserve"> asendatakse</w:t>
        </w:r>
      </w:ins>
      <w:r w:rsidR="00901F89" w:rsidRPr="005B4CE6">
        <w:rPr>
          <w:rFonts w:ascii="Times New Roman" w:hAnsi="Times New Roman" w:cs="Times New Roman"/>
          <w:sz w:val="24"/>
          <w:szCs w:val="24"/>
        </w:rPr>
        <w:t xml:space="preserve"> sõna „</w:t>
      </w:r>
      <w:r w:rsidR="00901F89" w:rsidRPr="00F460BA">
        <w:rPr>
          <w:rFonts w:ascii="Times New Roman" w:hAnsi="Times New Roman" w:cs="Times New Roman"/>
          <w:b/>
          <w:bCs/>
          <w:sz w:val="24"/>
          <w:szCs w:val="24"/>
        </w:rPr>
        <w:t>merereostuse</w:t>
      </w:r>
      <w:r w:rsidR="00901F89" w:rsidRPr="005B4CE6">
        <w:rPr>
          <w:rFonts w:ascii="Times New Roman" w:hAnsi="Times New Roman" w:cs="Times New Roman"/>
          <w:sz w:val="24"/>
          <w:szCs w:val="24"/>
        </w:rPr>
        <w:t xml:space="preserve">“ </w:t>
      </w:r>
      <w:del w:id="57" w:author="Kärt Voor" w:date="2024-04-01T11:56:00Z">
        <w:r w:rsidR="00901F89" w:rsidRPr="005B4CE6" w:rsidDel="00EC6E90">
          <w:rPr>
            <w:rFonts w:ascii="Times New Roman" w:hAnsi="Times New Roman" w:cs="Times New Roman"/>
            <w:sz w:val="24"/>
            <w:szCs w:val="24"/>
          </w:rPr>
          <w:delText xml:space="preserve">asendatakse </w:delText>
        </w:r>
      </w:del>
      <w:r w:rsidR="00901F89" w:rsidRPr="005B4CE6">
        <w:rPr>
          <w:rFonts w:ascii="Times New Roman" w:hAnsi="Times New Roman" w:cs="Times New Roman"/>
          <w:sz w:val="24"/>
          <w:szCs w:val="24"/>
        </w:rPr>
        <w:t>sõnaga „</w:t>
      </w:r>
      <w:r w:rsidR="00901F89" w:rsidRPr="00F460BA">
        <w:rPr>
          <w:rFonts w:ascii="Times New Roman" w:hAnsi="Times New Roman" w:cs="Times New Roman"/>
          <w:b/>
          <w:bCs/>
          <w:sz w:val="24"/>
          <w:szCs w:val="24"/>
        </w:rPr>
        <w:t>reostuse</w:t>
      </w:r>
      <w:r w:rsidR="00901F89" w:rsidRPr="005B4CE6">
        <w:rPr>
          <w:rFonts w:ascii="Times New Roman" w:hAnsi="Times New Roman" w:cs="Times New Roman"/>
          <w:sz w:val="24"/>
          <w:szCs w:val="24"/>
        </w:rPr>
        <w:t>“</w:t>
      </w:r>
      <w:r w:rsidR="0035137E" w:rsidRPr="005B4CE6">
        <w:rPr>
          <w:rFonts w:ascii="Times New Roman" w:hAnsi="Times New Roman" w:cs="Times New Roman"/>
          <w:sz w:val="24"/>
          <w:szCs w:val="24"/>
        </w:rPr>
        <w:t>;</w:t>
      </w:r>
    </w:p>
    <w:p w14:paraId="55CBC6E1" w14:textId="77777777" w:rsidR="00F36EAA" w:rsidRPr="005B4CE6" w:rsidRDefault="00F36EAA" w:rsidP="00BE0548">
      <w:pPr>
        <w:spacing w:after="0" w:line="240" w:lineRule="auto"/>
        <w:contextualSpacing/>
        <w:jc w:val="both"/>
        <w:rPr>
          <w:rFonts w:ascii="Times New Roman" w:hAnsi="Times New Roman" w:cs="Times New Roman"/>
          <w:sz w:val="24"/>
          <w:szCs w:val="24"/>
        </w:rPr>
      </w:pPr>
    </w:p>
    <w:p w14:paraId="650A8346" w14:textId="5DB15FD2" w:rsidR="00741B9C" w:rsidRPr="005B4CE6" w:rsidRDefault="003747F6" w:rsidP="00BE0548">
      <w:pPr>
        <w:spacing w:after="0" w:line="240" w:lineRule="auto"/>
        <w:jc w:val="both"/>
        <w:rPr>
          <w:rFonts w:ascii="Times New Roman" w:hAnsi="Times New Roman" w:cs="Times New Roman"/>
          <w:sz w:val="24"/>
          <w:szCs w:val="24"/>
        </w:rPr>
      </w:pPr>
      <w:r w:rsidRPr="00A0305E">
        <w:rPr>
          <w:rFonts w:ascii="Times New Roman" w:hAnsi="Times New Roman" w:cs="Times New Roman"/>
          <w:b/>
          <w:bCs/>
          <w:sz w:val="24"/>
          <w:szCs w:val="24"/>
        </w:rPr>
        <w:t>2</w:t>
      </w:r>
      <w:r w:rsidR="00C64646" w:rsidRPr="00A0305E">
        <w:rPr>
          <w:rFonts w:ascii="Times New Roman" w:hAnsi="Times New Roman" w:cs="Times New Roman"/>
          <w:b/>
          <w:bCs/>
          <w:sz w:val="24"/>
          <w:szCs w:val="24"/>
        </w:rPr>
        <w:t>8</w:t>
      </w:r>
      <w:r w:rsidR="00741B9C" w:rsidRPr="00A0305E">
        <w:rPr>
          <w:rFonts w:ascii="Times New Roman" w:hAnsi="Times New Roman" w:cs="Times New Roman"/>
          <w:b/>
          <w:bCs/>
          <w:sz w:val="24"/>
          <w:szCs w:val="24"/>
        </w:rPr>
        <w:t>)</w:t>
      </w:r>
      <w:r w:rsidR="00741B9C" w:rsidRPr="00A0305E">
        <w:rPr>
          <w:rFonts w:ascii="Times New Roman" w:hAnsi="Times New Roman" w:cs="Times New Roman"/>
          <w:sz w:val="24"/>
          <w:szCs w:val="24"/>
        </w:rPr>
        <w:t xml:space="preserve"> paragrahvi 44</w:t>
      </w:r>
      <w:r w:rsidR="00741B9C" w:rsidRPr="00A0305E">
        <w:rPr>
          <w:rFonts w:ascii="Times New Roman" w:hAnsi="Times New Roman" w:cs="Times New Roman"/>
          <w:sz w:val="24"/>
          <w:szCs w:val="24"/>
          <w:vertAlign w:val="superscript"/>
        </w:rPr>
        <w:t>1</w:t>
      </w:r>
      <w:r w:rsidR="00741B9C" w:rsidRPr="00A0305E">
        <w:rPr>
          <w:rFonts w:ascii="Times New Roman" w:hAnsi="Times New Roman" w:cs="Times New Roman"/>
          <w:sz w:val="24"/>
          <w:szCs w:val="24"/>
        </w:rPr>
        <w:t xml:space="preserve"> lõige 2 muudetakse ja sõnastatakse järgmiselt:</w:t>
      </w:r>
    </w:p>
    <w:p w14:paraId="5F5AEF3E" w14:textId="6077E420" w:rsidR="00741B9C" w:rsidRPr="005B4CE6" w:rsidRDefault="00741B9C" w:rsidP="00BE0548">
      <w:pPr>
        <w:spacing w:after="0" w:line="240" w:lineRule="auto"/>
        <w:jc w:val="both"/>
        <w:rPr>
          <w:rFonts w:ascii="Times New Roman" w:hAnsi="Times New Roman" w:cs="Times New Roman"/>
          <w:sz w:val="24"/>
          <w:szCs w:val="24"/>
        </w:rPr>
      </w:pPr>
      <w:r w:rsidRPr="005B4CE6">
        <w:rPr>
          <w:rFonts w:ascii="Times New Roman" w:hAnsi="Times New Roman" w:cs="Times New Roman"/>
          <w:sz w:val="24"/>
          <w:szCs w:val="24"/>
          <w:shd w:val="clear" w:color="auto" w:fill="FFFFFF"/>
        </w:rPr>
        <w:t xml:space="preserve">„(2) Laev, mis kuulub rahvusvahelise laevade põhjustatava merereostuse vältimise konventsiooni kohaldamisalasse, on kohustatud täitma konventsioonis ette nähtud </w:t>
      </w:r>
      <w:r w:rsidRPr="003247E2">
        <w:rPr>
          <w:rFonts w:ascii="Times New Roman" w:hAnsi="Times New Roman" w:cs="Times New Roman"/>
          <w:sz w:val="24"/>
          <w:szCs w:val="24"/>
          <w:shd w:val="clear" w:color="auto" w:fill="FFFFFF"/>
        </w:rPr>
        <w:t>merereostusest teavitamise nõudeid. Merereostuse põhjustamisest ja avastatud merereostusest peab laeva kapten konventsioonis ette</w:t>
      </w:r>
      <w:r w:rsidR="00147824">
        <w:rPr>
          <w:rFonts w:ascii="Times New Roman" w:hAnsi="Times New Roman" w:cs="Times New Roman"/>
          <w:sz w:val="24"/>
          <w:szCs w:val="24"/>
          <w:shd w:val="clear" w:color="auto" w:fill="FFFFFF"/>
        </w:rPr>
        <w:t xml:space="preserve"> </w:t>
      </w:r>
      <w:r w:rsidRPr="003247E2">
        <w:rPr>
          <w:rFonts w:ascii="Times New Roman" w:hAnsi="Times New Roman" w:cs="Times New Roman"/>
          <w:sz w:val="24"/>
          <w:szCs w:val="24"/>
          <w:shd w:val="clear" w:color="auto" w:fill="FFFFFF"/>
        </w:rPr>
        <w:t>nähtud vormi kohaselt teatama</w:t>
      </w:r>
      <w:r w:rsidR="008D0908" w:rsidRPr="003247E2">
        <w:rPr>
          <w:rFonts w:ascii="Times New Roman" w:hAnsi="Times New Roman" w:cs="Times New Roman"/>
          <w:sz w:val="24"/>
          <w:szCs w:val="24"/>
          <w:shd w:val="clear" w:color="auto" w:fill="FFFFFF"/>
        </w:rPr>
        <w:t xml:space="preserve"> politseiasutusele</w:t>
      </w:r>
      <w:r w:rsidRPr="003247E2">
        <w:rPr>
          <w:rFonts w:ascii="Times New Roman" w:hAnsi="Times New Roman" w:cs="Times New Roman"/>
          <w:sz w:val="24"/>
          <w:szCs w:val="24"/>
        </w:rPr>
        <w:t>.“;</w:t>
      </w:r>
    </w:p>
    <w:p w14:paraId="1F03EB32" w14:textId="77777777" w:rsidR="00792196" w:rsidRPr="005B4CE6" w:rsidRDefault="00792196" w:rsidP="00BE0548">
      <w:pPr>
        <w:spacing w:after="0" w:line="240" w:lineRule="auto"/>
        <w:jc w:val="both"/>
        <w:rPr>
          <w:rFonts w:ascii="Times New Roman" w:hAnsi="Times New Roman" w:cs="Times New Roman"/>
          <w:sz w:val="24"/>
          <w:szCs w:val="24"/>
          <w:shd w:val="clear" w:color="auto" w:fill="FFFFFF"/>
        </w:rPr>
      </w:pPr>
    </w:p>
    <w:p w14:paraId="4BB50216" w14:textId="59CE3D9B" w:rsidR="00CB3899" w:rsidRPr="005B4CE6" w:rsidRDefault="003747F6" w:rsidP="00BE0548">
      <w:pPr>
        <w:spacing w:after="0" w:line="240" w:lineRule="auto"/>
        <w:jc w:val="both"/>
        <w:rPr>
          <w:rFonts w:ascii="Times New Roman" w:hAnsi="Times New Roman" w:cs="Times New Roman"/>
          <w:sz w:val="24"/>
          <w:szCs w:val="24"/>
        </w:rPr>
      </w:pPr>
      <w:bookmarkStart w:id="58" w:name="_Hlk150329428"/>
      <w:r w:rsidRPr="005B4CE6">
        <w:rPr>
          <w:rFonts w:ascii="Times New Roman" w:hAnsi="Times New Roman" w:cs="Times New Roman"/>
          <w:b/>
          <w:bCs/>
          <w:sz w:val="24"/>
          <w:szCs w:val="24"/>
        </w:rPr>
        <w:t>2</w:t>
      </w:r>
      <w:r w:rsidR="00C64646">
        <w:rPr>
          <w:rFonts w:ascii="Times New Roman" w:hAnsi="Times New Roman" w:cs="Times New Roman"/>
          <w:b/>
          <w:bCs/>
          <w:sz w:val="24"/>
          <w:szCs w:val="24"/>
        </w:rPr>
        <w:t>9</w:t>
      </w:r>
      <w:r w:rsidR="00CB3899" w:rsidRPr="005B4CE6">
        <w:rPr>
          <w:rFonts w:ascii="Times New Roman" w:hAnsi="Times New Roman" w:cs="Times New Roman"/>
          <w:b/>
          <w:bCs/>
          <w:sz w:val="24"/>
          <w:szCs w:val="24"/>
        </w:rPr>
        <w:t>)</w:t>
      </w:r>
      <w:r w:rsidR="00CB3899" w:rsidRPr="005B4CE6">
        <w:rPr>
          <w:rFonts w:ascii="Times New Roman" w:hAnsi="Times New Roman" w:cs="Times New Roman"/>
          <w:sz w:val="24"/>
          <w:szCs w:val="24"/>
        </w:rPr>
        <w:t xml:space="preserve"> </w:t>
      </w:r>
      <w:del w:id="59" w:author="Kärt Voor" w:date="2024-04-01T14:16:00Z">
        <w:r w:rsidR="00CB3899" w:rsidRPr="005B4CE6" w:rsidDel="00A0305E">
          <w:rPr>
            <w:rFonts w:ascii="Times New Roman" w:hAnsi="Times New Roman" w:cs="Times New Roman"/>
            <w:sz w:val="24"/>
            <w:szCs w:val="24"/>
          </w:rPr>
          <w:delText xml:space="preserve">peatükki </w:delText>
        </w:r>
      </w:del>
      <w:r w:rsidR="00CB3899" w:rsidRPr="005B4CE6">
        <w:rPr>
          <w:rFonts w:ascii="Times New Roman" w:hAnsi="Times New Roman" w:cs="Times New Roman"/>
          <w:sz w:val="24"/>
          <w:szCs w:val="24"/>
        </w:rPr>
        <w:t>10</w:t>
      </w:r>
      <w:r w:rsidR="00CB3899" w:rsidRPr="005B4CE6">
        <w:rPr>
          <w:rFonts w:ascii="Times New Roman" w:hAnsi="Times New Roman" w:cs="Times New Roman"/>
          <w:sz w:val="24"/>
          <w:szCs w:val="24"/>
          <w:vertAlign w:val="superscript"/>
        </w:rPr>
        <w:t>1</w:t>
      </w:r>
      <w:ins w:id="60" w:author="Kärt Voor" w:date="2024-04-01T14:16:00Z">
        <w:r w:rsidR="00A0305E">
          <w:rPr>
            <w:rFonts w:ascii="Times New Roman" w:hAnsi="Times New Roman" w:cs="Times New Roman"/>
            <w:sz w:val="24"/>
            <w:szCs w:val="24"/>
          </w:rPr>
          <w:t>. peatükki</w:t>
        </w:r>
      </w:ins>
      <w:r w:rsidR="00CB3899" w:rsidRPr="005B4CE6">
        <w:rPr>
          <w:rFonts w:ascii="Times New Roman" w:hAnsi="Times New Roman" w:cs="Times New Roman"/>
          <w:sz w:val="24"/>
          <w:szCs w:val="24"/>
        </w:rPr>
        <w:t xml:space="preserve"> täiendatakse §-ga 44</w:t>
      </w:r>
      <w:r w:rsidR="00CB3899" w:rsidRPr="005B4CE6">
        <w:rPr>
          <w:rFonts w:ascii="Times New Roman" w:hAnsi="Times New Roman" w:cs="Times New Roman"/>
          <w:sz w:val="24"/>
          <w:szCs w:val="24"/>
          <w:vertAlign w:val="superscript"/>
        </w:rPr>
        <w:t>7</w:t>
      </w:r>
      <w:r w:rsidR="00CB3899" w:rsidRPr="005B4CE6">
        <w:rPr>
          <w:rFonts w:ascii="Times New Roman" w:hAnsi="Times New Roman" w:cs="Times New Roman"/>
          <w:sz w:val="24"/>
          <w:szCs w:val="24"/>
        </w:rPr>
        <w:t xml:space="preserve"> järgmises sõnastuses:</w:t>
      </w:r>
    </w:p>
    <w:p w14:paraId="7A1DF63B" w14:textId="77777777" w:rsidR="00CB3899" w:rsidRPr="005B4CE6" w:rsidRDefault="00CB3899" w:rsidP="00BE0548">
      <w:pPr>
        <w:spacing w:after="0" w:line="240" w:lineRule="auto"/>
        <w:jc w:val="both"/>
        <w:rPr>
          <w:rFonts w:ascii="Times New Roman" w:hAnsi="Times New Roman" w:cs="Times New Roman"/>
          <w:b/>
          <w:bCs/>
          <w:sz w:val="24"/>
          <w:szCs w:val="24"/>
        </w:rPr>
      </w:pPr>
      <w:bookmarkStart w:id="61" w:name="_Hlk151468442"/>
      <w:commentRangeStart w:id="62"/>
      <w:r w:rsidRPr="005B4CE6">
        <w:rPr>
          <w:rFonts w:ascii="Times New Roman" w:hAnsi="Times New Roman" w:cs="Times New Roman"/>
          <w:b/>
          <w:bCs/>
          <w:sz w:val="24"/>
          <w:szCs w:val="24"/>
        </w:rPr>
        <w:t>„§ 44</w:t>
      </w:r>
      <w:r w:rsidRPr="005B4CE6">
        <w:rPr>
          <w:rFonts w:ascii="Times New Roman" w:hAnsi="Times New Roman" w:cs="Times New Roman"/>
          <w:b/>
          <w:bCs/>
          <w:sz w:val="24"/>
          <w:szCs w:val="24"/>
          <w:vertAlign w:val="superscript"/>
        </w:rPr>
        <w:t>7</w:t>
      </w:r>
      <w:r w:rsidRPr="005B4CE6">
        <w:rPr>
          <w:rFonts w:ascii="Times New Roman" w:hAnsi="Times New Roman" w:cs="Times New Roman"/>
          <w:b/>
          <w:bCs/>
          <w:sz w:val="24"/>
          <w:szCs w:val="24"/>
        </w:rPr>
        <w:t>. Muudelt veesõidukitelt reostuse vältimine</w:t>
      </w:r>
    </w:p>
    <w:bookmarkEnd w:id="61"/>
    <w:p w14:paraId="757D67EE" w14:textId="77777777" w:rsidR="008F2E1E" w:rsidRPr="005B4CE6" w:rsidRDefault="008F2E1E" w:rsidP="00BE0548">
      <w:pPr>
        <w:spacing w:after="0" w:line="240" w:lineRule="auto"/>
        <w:jc w:val="both"/>
        <w:rPr>
          <w:rFonts w:ascii="Times New Roman" w:hAnsi="Times New Roman" w:cs="Times New Roman"/>
          <w:b/>
          <w:bCs/>
          <w:sz w:val="24"/>
          <w:szCs w:val="24"/>
        </w:rPr>
      </w:pPr>
    </w:p>
    <w:p w14:paraId="31FE5827" w14:textId="0CCFAC66" w:rsidR="001A375F" w:rsidRPr="005B4CE6" w:rsidRDefault="00CB3899" w:rsidP="001A375F">
      <w:pPr>
        <w:spacing w:after="0" w:line="240" w:lineRule="auto"/>
        <w:jc w:val="both"/>
        <w:rPr>
          <w:rFonts w:ascii="Times New Roman" w:hAnsi="Times New Roman" w:cs="Times New Roman"/>
          <w:sz w:val="24"/>
          <w:szCs w:val="24"/>
        </w:rPr>
      </w:pPr>
      <w:r w:rsidRPr="003247E2">
        <w:rPr>
          <w:rFonts w:ascii="Times New Roman" w:hAnsi="Times New Roman" w:cs="Times New Roman"/>
          <w:sz w:val="24"/>
          <w:szCs w:val="24"/>
        </w:rPr>
        <w:t>Laeva kapten ja väikelaeva või muu veesõiduki juht, kellele ei kohaldu</w:t>
      </w:r>
      <w:ins w:id="63" w:author="Kärt Voor" w:date="2024-04-01T14:16:00Z">
        <w:r w:rsidR="00A0305E">
          <w:rPr>
            <w:rFonts w:ascii="Times New Roman" w:hAnsi="Times New Roman" w:cs="Times New Roman"/>
            <w:sz w:val="24"/>
            <w:szCs w:val="24"/>
          </w:rPr>
          <w:t xml:space="preserve"> käesoleva seaduse</w:t>
        </w:r>
      </w:ins>
      <w:r w:rsidRPr="003247E2">
        <w:rPr>
          <w:rFonts w:ascii="Times New Roman" w:hAnsi="Times New Roman" w:cs="Times New Roman"/>
          <w:sz w:val="24"/>
          <w:szCs w:val="24"/>
        </w:rPr>
        <w:t xml:space="preserve"> § 44</w:t>
      </w:r>
      <w:r w:rsidRPr="003247E2">
        <w:rPr>
          <w:rFonts w:ascii="Times New Roman" w:hAnsi="Times New Roman" w:cs="Times New Roman"/>
          <w:sz w:val="24"/>
          <w:szCs w:val="24"/>
          <w:vertAlign w:val="superscript"/>
        </w:rPr>
        <w:t>1</w:t>
      </w:r>
      <w:r w:rsidRPr="003247E2">
        <w:rPr>
          <w:rFonts w:ascii="Times New Roman" w:hAnsi="Times New Roman" w:cs="Times New Roman"/>
          <w:sz w:val="24"/>
          <w:szCs w:val="24"/>
        </w:rPr>
        <w:t xml:space="preserve"> lõige 2, on kohustatud esimesel võimalusel teavitama merealal</w:t>
      </w:r>
      <w:r w:rsidR="006A0E92" w:rsidRPr="003247E2">
        <w:rPr>
          <w:rFonts w:ascii="Times New Roman" w:hAnsi="Times New Roman" w:cs="Times New Roman"/>
          <w:sz w:val="24"/>
          <w:szCs w:val="24"/>
        </w:rPr>
        <w:t xml:space="preserve"> ja</w:t>
      </w:r>
      <w:r w:rsidRPr="003247E2">
        <w:rPr>
          <w:rFonts w:ascii="Times New Roman" w:hAnsi="Times New Roman" w:cs="Times New Roman"/>
          <w:sz w:val="24"/>
          <w:szCs w:val="24"/>
        </w:rPr>
        <w:t xml:space="preserve"> piiriveekogul avastatud reostusest politseiasutust</w:t>
      </w:r>
      <w:r w:rsidR="006A0E92" w:rsidRPr="003247E2">
        <w:rPr>
          <w:rFonts w:ascii="Times New Roman" w:hAnsi="Times New Roman" w:cs="Times New Roman"/>
          <w:sz w:val="24"/>
          <w:szCs w:val="24"/>
        </w:rPr>
        <w:t>.</w:t>
      </w:r>
      <w:r w:rsidR="00C404B2">
        <w:rPr>
          <w:rFonts w:ascii="Times New Roman" w:hAnsi="Times New Roman" w:cs="Times New Roman"/>
          <w:sz w:val="24"/>
          <w:szCs w:val="24"/>
        </w:rPr>
        <w:t>“;</w:t>
      </w:r>
      <w:commentRangeEnd w:id="62"/>
      <w:r w:rsidR="006C263F">
        <w:rPr>
          <w:rStyle w:val="Kommentaariviide"/>
        </w:rPr>
        <w:commentReference w:id="62"/>
      </w:r>
    </w:p>
    <w:bookmarkEnd w:id="58"/>
    <w:p w14:paraId="70A92F37" w14:textId="77777777" w:rsidR="008C7B28" w:rsidRPr="005B4CE6" w:rsidRDefault="008C7B28" w:rsidP="00BE0548">
      <w:pPr>
        <w:spacing w:after="0" w:line="240" w:lineRule="auto"/>
        <w:jc w:val="both"/>
        <w:rPr>
          <w:rFonts w:ascii="Times New Roman" w:hAnsi="Times New Roman" w:cs="Times New Roman"/>
          <w:sz w:val="24"/>
          <w:szCs w:val="24"/>
        </w:rPr>
      </w:pPr>
    </w:p>
    <w:p w14:paraId="3874D83C" w14:textId="1CB53D08" w:rsidR="007B50DB" w:rsidRDefault="00C64646" w:rsidP="00BE0548">
      <w:pPr>
        <w:spacing w:after="0" w:line="240" w:lineRule="auto"/>
        <w:contextualSpacing/>
        <w:jc w:val="both"/>
        <w:rPr>
          <w:rFonts w:ascii="Times New Roman" w:hAnsi="Times New Roman" w:cs="Times New Roman"/>
          <w:sz w:val="24"/>
          <w:szCs w:val="24"/>
        </w:rPr>
      </w:pPr>
      <w:bookmarkStart w:id="64" w:name="_Hlk150329448"/>
      <w:r>
        <w:rPr>
          <w:rFonts w:ascii="Times New Roman" w:hAnsi="Times New Roman" w:cs="Times New Roman"/>
          <w:b/>
          <w:bCs/>
          <w:sz w:val="24"/>
          <w:szCs w:val="24"/>
        </w:rPr>
        <w:t>30</w:t>
      </w:r>
      <w:r w:rsidR="007B50DB" w:rsidRPr="005B4CE6">
        <w:rPr>
          <w:rFonts w:ascii="Times New Roman" w:hAnsi="Times New Roman" w:cs="Times New Roman"/>
          <w:sz w:val="24"/>
          <w:szCs w:val="24"/>
        </w:rPr>
        <w:t>) paragrahvi 45 lõikest 10</w:t>
      </w:r>
      <w:r w:rsidR="005B4CE6">
        <w:rPr>
          <w:rFonts w:ascii="Times New Roman" w:hAnsi="Times New Roman" w:cs="Times New Roman"/>
          <w:sz w:val="24"/>
          <w:szCs w:val="24"/>
        </w:rPr>
        <w:t xml:space="preserve"> </w:t>
      </w:r>
      <w:r w:rsidR="007B50DB" w:rsidRPr="005B4CE6">
        <w:rPr>
          <w:rFonts w:ascii="Times New Roman" w:hAnsi="Times New Roman" w:cs="Times New Roman"/>
          <w:sz w:val="24"/>
          <w:szCs w:val="24"/>
        </w:rPr>
        <w:t>jäetakse välja tekstiosa</w:t>
      </w:r>
      <w:r w:rsidR="006C50AA" w:rsidRPr="005B4CE6">
        <w:rPr>
          <w:rFonts w:ascii="Times New Roman" w:hAnsi="Times New Roman" w:cs="Times New Roman"/>
          <w:sz w:val="24"/>
          <w:szCs w:val="24"/>
        </w:rPr>
        <w:t xml:space="preserve"> </w:t>
      </w:r>
      <w:r w:rsidR="007B50DB" w:rsidRPr="005B4CE6">
        <w:rPr>
          <w:rFonts w:ascii="Times New Roman" w:hAnsi="Times New Roman" w:cs="Times New Roman"/>
          <w:sz w:val="24"/>
          <w:szCs w:val="24"/>
        </w:rPr>
        <w:t>„ning avastatud reostusest politseiasutusele“;</w:t>
      </w:r>
    </w:p>
    <w:bookmarkEnd w:id="64"/>
    <w:p w14:paraId="78058D7D" w14:textId="77777777" w:rsidR="00F36EAA" w:rsidRPr="005B4CE6" w:rsidRDefault="00F36EAA" w:rsidP="00BE0548">
      <w:pPr>
        <w:spacing w:after="0" w:line="240" w:lineRule="auto"/>
        <w:contextualSpacing/>
        <w:jc w:val="both"/>
        <w:rPr>
          <w:rFonts w:ascii="Times New Roman" w:hAnsi="Times New Roman" w:cs="Times New Roman"/>
          <w:sz w:val="24"/>
          <w:szCs w:val="24"/>
        </w:rPr>
      </w:pPr>
    </w:p>
    <w:p w14:paraId="0BD88F6E" w14:textId="15A13D59" w:rsidR="00D82F4C" w:rsidRPr="005B4CE6" w:rsidRDefault="0077614C" w:rsidP="00BE0548">
      <w:pPr>
        <w:spacing w:after="0" w:line="240" w:lineRule="auto"/>
        <w:contextualSpacing/>
        <w:rPr>
          <w:rFonts w:ascii="Times New Roman" w:hAnsi="Times New Roman" w:cs="Times New Roman"/>
          <w:sz w:val="24"/>
          <w:szCs w:val="24"/>
        </w:rPr>
      </w:pPr>
      <w:bookmarkStart w:id="65" w:name="_Hlk149236553"/>
      <w:commentRangeStart w:id="66"/>
      <w:r w:rsidRPr="0077614C">
        <w:rPr>
          <w:rFonts w:ascii="Times New Roman" w:hAnsi="Times New Roman" w:cs="Times New Roman"/>
          <w:b/>
          <w:bCs/>
          <w:sz w:val="24"/>
          <w:szCs w:val="24"/>
        </w:rPr>
        <w:t>3</w:t>
      </w:r>
      <w:r w:rsidR="00D57A68">
        <w:rPr>
          <w:rFonts w:ascii="Times New Roman" w:hAnsi="Times New Roman" w:cs="Times New Roman"/>
          <w:b/>
          <w:bCs/>
          <w:sz w:val="24"/>
          <w:szCs w:val="24"/>
        </w:rPr>
        <w:t>1</w:t>
      </w:r>
      <w:r w:rsidR="00E27ABB" w:rsidRPr="0077614C">
        <w:rPr>
          <w:rFonts w:ascii="Times New Roman" w:hAnsi="Times New Roman" w:cs="Times New Roman"/>
          <w:b/>
          <w:bCs/>
          <w:sz w:val="24"/>
          <w:szCs w:val="24"/>
        </w:rPr>
        <w:t>)</w:t>
      </w:r>
      <w:r w:rsidR="00E27ABB" w:rsidRPr="005B4CE6">
        <w:rPr>
          <w:rFonts w:ascii="Times New Roman" w:hAnsi="Times New Roman" w:cs="Times New Roman"/>
          <w:sz w:val="24"/>
          <w:szCs w:val="24"/>
        </w:rPr>
        <w:t xml:space="preserve"> paragrahvi 47 lõiget 4 täiendatakse teise lausega järgmises sõnastuses:</w:t>
      </w:r>
      <w:bookmarkEnd w:id="65"/>
      <w:commentRangeEnd w:id="66"/>
      <w:r w:rsidR="00920EC9">
        <w:rPr>
          <w:rStyle w:val="Kommentaariviide"/>
        </w:rPr>
        <w:commentReference w:id="66"/>
      </w:r>
    </w:p>
    <w:p w14:paraId="3CBBC92A" w14:textId="1FDDDBCD" w:rsidR="002A4C88" w:rsidRPr="002A4C88" w:rsidRDefault="002A4C88" w:rsidP="00BE0548">
      <w:pPr>
        <w:spacing w:after="0" w:line="240" w:lineRule="auto"/>
        <w:contextualSpacing/>
        <w:jc w:val="both"/>
        <w:rPr>
          <w:rFonts w:ascii="Times New Roman" w:eastAsia="Calibri" w:hAnsi="Times New Roman" w:cs="Times New Roman"/>
          <w:sz w:val="24"/>
          <w:szCs w:val="24"/>
        </w:rPr>
      </w:pPr>
      <w:bookmarkStart w:id="67" w:name="_Hlk152077944"/>
      <w:r w:rsidRPr="002A4C88">
        <w:rPr>
          <w:rFonts w:ascii="Times New Roman" w:eastAsia="Calibri" w:hAnsi="Times New Roman" w:cs="Times New Roman"/>
          <w:sz w:val="24"/>
          <w:szCs w:val="24"/>
        </w:rPr>
        <w:t>„</w:t>
      </w:r>
      <w:r w:rsidRPr="002A4C88">
        <w:rPr>
          <w:rFonts w:ascii="Times New Roman" w:hAnsi="Times New Roman" w:cs="Times New Roman"/>
          <w:color w:val="202020"/>
          <w:sz w:val="24"/>
          <w:szCs w:val="24"/>
          <w:shd w:val="clear" w:color="auto" w:fill="FFFFFF"/>
        </w:rPr>
        <w:t xml:space="preserve">Üldkasutataval veeteel </w:t>
      </w:r>
      <w:r w:rsidR="00147824">
        <w:rPr>
          <w:rFonts w:ascii="Times New Roman" w:hAnsi="Times New Roman" w:cs="Times New Roman"/>
          <w:color w:val="202020"/>
          <w:sz w:val="24"/>
          <w:szCs w:val="24"/>
          <w:shd w:val="clear" w:color="auto" w:fill="FFFFFF"/>
        </w:rPr>
        <w:t>hooldab, paigaldab, haldab ja arendab</w:t>
      </w:r>
      <w:r w:rsidRPr="002A4C88">
        <w:rPr>
          <w:rFonts w:ascii="Times New Roman" w:hAnsi="Times New Roman" w:cs="Times New Roman"/>
          <w:color w:val="202020"/>
          <w:sz w:val="24"/>
          <w:szCs w:val="24"/>
          <w:shd w:val="clear" w:color="auto" w:fill="FFFFFF"/>
        </w:rPr>
        <w:t xml:space="preserve"> </w:t>
      </w:r>
      <w:r w:rsidRPr="002A4C88">
        <w:rPr>
          <w:rFonts w:ascii="Times New Roman" w:eastAsia="Calibri" w:hAnsi="Times New Roman" w:cs="Times New Roman"/>
          <w:sz w:val="24"/>
          <w:szCs w:val="24"/>
        </w:rPr>
        <w:t>ujuvmärgistuse ja püsimärgistuse tule</w:t>
      </w:r>
      <w:r w:rsidR="00147824">
        <w:rPr>
          <w:rFonts w:ascii="Times New Roman" w:eastAsia="Calibri" w:hAnsi="Times New Roman" w:cs="Times New Roman"/>
          <w:sz w:val="24"/>
          <w:szCs w:val="24"/>
        </w:rPr>
        <w:t>sid</w:t>
      </w:r>
      <w:r w:rsidRPr="002A4C88">
        <w:rPr>
          <w:rFonts w:ascii="Times New Roman" w:eastAsia="Calibri" w:hAnsi="Times New Roman" w:cs="Times New Roman"/>
          <w:sz w:val="24"/>
          <w:szCs w:val="24"/>
        </w:rPr>
        <w:t xml:space="preserve"> ning </w:t>
      </w:r>
      <w:r w:rsidR="00147824">
        <w:rPr>
          <w:rFonts w:ascii="Times New Roman" w:eastAsia="Calibri" w:hAnsi="Times New Roman" w:cs="Times New Roman"/>
          <w:sz w:val="24"/>
          <w:szCs w:val="24"/>
        </w:rPr>
        <w:t>hooldab</w:t>
      </w:r>
      <w:r w:rsidRPr="002A4C88">
        <w:rPr>
          <w:rFonts w:ascii="Times New Roman" w:eastAsia="Calibri" w:hAnsi="Times New Roman" w:cs="Times New Roman"/>
          <w:sz w:val="24"/>
          <w:szCs w:val="24"/>
        </w:rPr>
        <w:t xml:space="preserve"> </w:t>
      </w:r>
      <w:proofErr w:type="spellStart"/>
      <w:r w:rsidRPr="002A4C88">
        <w:rPr>
          <w:rFonts w:ascii="Times New Roman" w:eastAsia="Calibri" w:hAnsi="Times New Roman" w:cs="Times New Roman"/>
          <w:sz w:val="24"/>
          <w:szCs w:val="24"/>
        </w:rPr>
        <w:t>kesklaine</w:t>
      </w:r>
      <w:proofErr w:type="spellEnd"/>
      <w:r w:rsidRPr="002A4C88">
        <w:rPr>
          <w:rFonts w:ascii="Times New Roman" w:eastAsia="Calibri" w:hAnsi="Times New Roman" w:cs="Times New Roman"/>
          <w:sz w:val="24"/>
          <w:szCs w:val="24"/>
        </w:rPr>
        <w:t xml:space="preserve"> sagedustel </w:t>
      </w:r>
      <w:proofErr w:type="spellStart"/>
      <w:r w:rsidRPr="002A4C88">
        <w:rPr>
          <w:rFonts w:ascii="Times New Roman" w:eastAsia="Calibri" w:hAnsi="Times New Roman" w:cs="Times New Roman"/>
          <w:sz w:val="24"/>
          <w:szCs w:val="24"/>
        </w:rPr>
        <w:t>navigatsiooniparandi</w:t>
      </w:r>
      <w:proofErr w:type="spellEnd"/>
      <w:r w:rsidRPr="002A4C88">
        <w:rPr>
          <w:rFonts w:ascii="Times New Roman" w:eastAsia="Calibri" w:hAnsi="Times New Roman" w:cs="Times New Roman"/>
          <w:sz w:val="24"/>
          <w:szCs w:val="24"/>
        </w:rPr>
        <w:t xml:space="preserve"> signaali väljastava</w:t>
      </w:r>
      <w:r w:rsidR="00147824">
        <w:rPr>
          <w:rFonts w:ascii="Times New Roman" w:eastAsia="Calibri" w:hAnsi="Times New Roman" w:cs="Times New Roman"/>
          <w:sz w:val="24"/>
          <w:szCs w:val="24"/>
        </w:rPr>
        <w:t>id</w:t>
      </w:r>
      <w:r w:rsidRPr="002A4C88">
        <w:rPr>
          <w:rFonts w:ascii="Times New Roman" w:eastAsia="Calibri" w:hAnsi="Times New Roman" w:cs="Times New Roman"/>
          <w:sz w:val="24"/>
          <w:szCs w:val="24"/>
        </w:rPr>
        <w:t xml:space="preserve"> raadiojaam</w:t>
      </w:r>
      <w:r w:rsidR="00147824">
        <w:rPr>
          <w:rFonts w:ascii="Times New Roman" w:eastAsia="Calibri" w:hAnsi="Times New Roman" w:cs="Times New Roman"/>
          <w:sz w:val="24"/>
          <w:szCs w:val="24"/>
        </w:rPr>
        <w:t>u</w:t>
      </w:r>
      <w:r w:rsidRPr="002A4C88">
        <w:rPr>
          <w:rFonts w:ascii="Times New Roman" w:eastAsia="Calibri" w:hAnsi="Times New Roman" w:cs="Times New Roman"/>
          <w:sz w:val="24"/>
          <w:szCs w:val="24"/>
        </w:rPr>
        <w:t xml:space="preserve"> Riigilaevastik.“;</w:t>
      </w:r>
    </w:p>
    <w:bookmarkEnd w:id="67"/>
    <w:p w14:paraId="5B1E7617" w14:textId="77777777" w:rsidR="002A4C88" w:rsidRPr="005B4CE6" w:rsidRDefault="002A4C88" w:rsidP="00BE0548">
      <w:pPr>
        <w:spacing w:after="0" w:line="240" w:lineRule="auto"/>
        <w:contextualSpacing/>
        <w:jc w:val="both"/>
        <w:rPr>
          <w:rFonts w:ascii="Times New Roman" w:hAnsi="Times New Roman" w:cs="Times New Roman"/>
          <w:sz w:val="24"/>
          <w:szCs w:val="24"/>
        </w:rPr>
      </w:pPr>
    </w:p>
    <w:p w14:paraId="72F6C05A" w14:textId="10ADF823" w:rsidR="00846AC0" w:rsidRPr="005B4CE6" w:rsidRDefault="0077614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2</w:t>
      </w:r>
      <w:r w:rsidR="00846AC0" w:rsidRPr="005B4CE6">
        <w:rPr>
          <w:rFonts w:ascii="Times New Roman" w:hAnsi="Times New Roman" w:cs="Times New Roman"/>
          <w:b/>
          <w:bCs/>
          <w:sz w:val="24"/>
          <w:szCs w:val="24"/>
        </w:rPr>
        <w:t xml:space="preserve">) </w:t>
      </w:r>
      <w:r w:rsidR="00846AC0" w:rsidRPr="005B4CE6">
        <w:rPr>
          <w:rFonts w:ascii="Times New Roman" w:hAnsi="Times New Roman" w:cs="Times New Roman"/>
          <w:sz w:val="24"/>
          <w:szCs w:val="24"/>
        </w:rPr>
        <w:t xml:space="preserve">paragrahvi 47 lõike </w:t>
      </w:r>
      <w:r w:rsidR="00413609" w:rsidRPr="005B4CE6">
        <w:rPr>
          <w:rFonts w:ascii="Times New Roman" w:hAnsi="Times New Roman" w:cs="Times New Roman"/>
          <w:sz w:val="24"/>
          <w:szCs w:val="24"/>
        </w:rPr>
        <w:t>4</w:t>
      </w:r>
      <w:r w:rsidR="00413609" w:rsidRPr="005B4CE6">
        <w:rPr>
          <w:rFonts w:ascii="Times New Roman" w:hAnsi="Times New Roman" w:cs="Times New Roman"/>
          <w:sz w:val="24"/>
          <w:szCs w:val="24"/>
          <w:vertAlign w:val="superscript"/>
        </w:rPr>
        <w:t>1</w:t>
      </w:r>
      <w:r w:rsidR="00740EEA">
        <w:rPr>
          <w:rFonts w:ascii="Times New Roman" w:hAnsi="Times New Roman" w:cs="Times New Roman"/>
          <w:sz w:val="24"/>
          <w:szCs w:val="24"/>
          <w:vertAlign w:val="superscript"/>
        </w:rPr>
        <w:t xml:space="preserve"> </w:t>
      </w:r>
      <w:r w:rsidR="00740EEA">
        <w:rPr>
          <w:rFonts w:ascii="Times New Roman" w:hAnsi="Times New Roman" w:cs="Times New Roman"/>
          <w:sz w:val="24"/>
          <w:szCs w:val="24"/>
        </w:rPr>
        <w:t>kolmas lause tunnistatakse kehtetuks</w:t>
      </w:r>
      <w:r w:rsidR="00846AC0" w:rsidRPr="005B4CE6">
        <w:rPr>
          <w:rFonts w:ascii="Times New Roman" w:hAnsi="Times New Roman" w:cs="Times New Roman"/>
          <w:sz w:val="24"/>
          <w:szCs w:val="24"/>
        </w:rPr>
        <w:t>;</w:t>
      </w:r>
    </w:p>
    <w:p w14:paraId="055FC547" w14:textId="77777777" w:rsidR="00846AC0" w:rsidRPr="005B4CE6" w:rsidRDefault="00846AC0" w:rsidP="00BE0548">
      <w:pPr>
        <w:spacing w:after="0" w:line="240" w:lineRule="auto"/>
        <w:contextualSpacing/>
        <w:jc w:val="both"/>
        <w:rPr>
          <w:rFonts w:ascii="Times New Roman" w:hAnsi="Times New Roman" w:cs="Times New Roman"/>
          <w:sz w:val="24"/>
          <w:szCs w:val="24"/>
        </w:rPr>
      </w:pPr>
    </w:p>
    <w:p w14:paraId="20D62737" w14:textId="7D14FE80" w:rsidR="00740EEA" w:rsidRDefault="0077614C" w:rsidP="00BE054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3</w:t>
      </w:r>
      <w:r w:rsidR="00740EEA" w:rsidRPr="00740EEA">
        <w:rPr>
          <w:rFonts w:ascii="Times New Roman" w:hAnsi="Times New Roman" w:cs="Times New Roman"/>
          <w:b/>
          <w:bCs/>
          <w:sz w:val="24"/>
          <w:szCs w:val="24"/>
        </w:rPr>
        <w:t>)</w:t>
      </w:r>
      <w:r w:rsidR="00740EEA" w:rsidRPr="005B4CE6">
        <w:rPr>
          <w:rFonts w:ascii="Times New Roman" w:hAnsi="Times New Roman" w:cs="Times New Roman"/>
          <w:sz w:val="24"/>
          <w:szCs w:val="24"/>
        </w:rPr>
        <w:t xml:space="preserve"> </w:t>
      </w:r>
      <w:commentRangeStart w:id="68"/>
      <w:r w:rsidR="00740EEA">
        <w:rPr>
          <w:rFonts w:ascii="Times New Roman" w:hAnsi="Times New Roman" w:cs="Times New Roman"/>
          <w:sz w:val="24"/>
          <w:szCs w:val="24"/>
        </w:rPr>
        <w:t>paragrahvi 47 lõiget 5 täiendatakse pärast sõna „loa“ sõnaga „taotlemise“;</w:t>
      </w:r>
      <w:commentRangeEnd w:id="68"/>
      <w:r w:rsidR="00920EC9">
        <w:rPr>
          <w:rStyle w:val="Kommentaariviide"/>
        </w:rPr>
        <w:commentReference w:id="68"/>
      </w:r>
    </w:p>
    <w:p w14:paraId="00D05053" w14:textId="77777777" w:rsidR="00740EEA" w:rsidRDefault="00740EEA" w:rsidP="00BE0548">
      <w:pPr>
        <w:spacing w:after="0" w:line="240" w:lineRule="auto"/>
        <w:jc w:val="both"/>
        <w:rPr>
          <w:rFonts w:ascii="Times New Roman" w:hAnsi="Times New Roman" w:cs="Times New Roman"/>
          <w:sz w:val="24"/>
          <w:szCs w:val="24"/>
        </w:rPr>
      </w:pPr>
    </w:p>
    <w:p w14:paraId="5FC2760A" w14:textId="29745FA6" w:rsidR="00740EEA" w:rsidRDefault="001955D9" w:rsidP="00740EEA">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4</w:t>
      </w:r>
      <w:r w:rsidR="00740EEA">
        <w:rPr>
          <w:rFonts w:ascii="Times New Roman" w:hAnsi="Times New Roman" w:cs="Times New Roman"/>
          <w:b/>
          <w:bCs/>
          <w:sz w:val="24"/>
          <w:szCs w:val="24"/>
        </w:rPr>
        <w:t xml:space="preserve">) </w:t>
      </w:r>
      <w:r w:rsidR="00740EEA">
        <w:rPr>
          <w:rFonts w:ascii="Times New Roman" w:hAnsi="Times New Roman" w:cs="Times New Roman"/>
          <w:sz w:val="24"/>
          <w:szCs w:val="24"/>
        </w:rPr>
        <w:t>paragrahvi 47 täiendatakse lõiketega 5</w:t>
      </w:r>
      <w:r w:rsidR="00740EEA" w:rsidRPr="001B6D4D">
        <w:rPr>
          <w:rFonts w:ascii="Times New Roman" w:hAnsi="Times New Roman" w:cs="Times New Roman"/>
          <w:sz w:val="24"/>
          <w:szCs w:val="24"/>
          <w:vertAlign w:val="superscript"/>
        </w:rPr>
        <w:t>1</w:t>
      </w:r>
      <w:r w:rsidR="00740EEA">
        <w:rPr>
          <w:rFonts w:ascii="Times New Roman" w:hAnsi="Times New Roman" w:cs="Times New Roman"/>
          <w:sz w:val="24"/>
          <w:szCs w:val="24"/>
        </w:rPr>
        <w:t>–5</w:t>
      </w:r>
      <w:r w:rsidR="00740EEA" w:rsidRPr="001B6D4D">
        <w:rPr>
          <w:rFonts w:ascii="Times New Roman" w:hAnsi="Times New Roman" w:cs="Times New Roman"/>
          <w:sz w:val="24"/>
          <w:szCs w:val="24"/>
          <w:vertAlign w:val="superscript"/>
        </w:rPr>
        <w:t>3</w:t>
      </w:r>
      <w:r w:rsidR="00740EEA">
        <w:rPr>
          <w:rFonts w:ascii="Times New Roman" w:hAnsi="Times New Roman" w:cs="Times New Roman"/>
          <w:sz w:val="24"/>
          <w:szCs w:val="24"/>
        </w:rPr>
        <w:t xml:space="preserve"> järgmises sõnastuses:</w:t>
      </w:r>
    </w:p>
    <w:p w14:paraId="42373FDD" w14:textId="26521E2B" w:rsidR="00740EEA" w:rsidRPr="0002020E" w:rsidRDefault="00740EEA" w:rsidP="00740EE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Pr="001B6D4D">
        <w:rPr>
          <w:rFonts w:ascii="Times New Roman" w:hAnsi="Times New Roman" w:cs="Times New Roman"/>
          <w:sz w:val="24"/>
          <w:szCs w:val="24"/>
          <w:vertAlign w:val="superscript"/>
        </w:rPr>
        <w:t>1</w:t>
      </w:r>
      <w:r w:rsidRPr="0002020E">
        <w:rPr>
          <w:rFonts w:ascii="Times New Roman" w:hAnsi="Times New Roman" w:cs="Times New Roman"/>
          <w:sz w:val="24"/>
          <w:szCs w:val="24"/>
        </w:rPr>
        <w:t xml:space="preserve">) Transpordiamet keeldub </w:t>
      </w:r>
      <w:bookmarkStart w:id="69" w:name="_Hlk160008584"/>
      <w:proofErr w:type="spellStart"/>
      <w:r w:rsidRPr="0002020E">
        <w:rPr>
          <w:rFonts w:ascii="Times New Roman" w:hAnsi="Times New Roman" w:cs="Times New Roman"/>
          <w:sz w:val="24"/>
          <w:szCs w:val="24"/>
        </w:rPr>
        <w:t>hüdrograafilise</w:t>
      </w:r>
      <w:proofErr w:type="spellEnd"/>
      <w:r w:rsidRPr="0002020E">
        <w:rPr>
          <w:rFonts w:ascii="Times New Roman" w:hAnsi="Times New Roman" w:cs="Times New Roman"/>
          <w:sz w:val="24"/>
          <w:szCs w:val="24"/>
        </w:rPr>
        <w:t xml:space="preserve"> </w:t>
      </w:r>
      <w:r w:rsidR="00405E8B">
        <w:rPr>
          <w:rFonts w:ascii="Times New Roman" w:hAnsi="Times New Roman" w:cs="Times New Roman"/>
          <w:sz w:val="24"/>
          <w:szCs w:val="24"/>
        </w:rPr>
        <w:t>mõõdistus</w:t>
      </w:r>
      <w:r w:rsidRPr="0002020E">
        <w:rPr>
          <w:rFonts w:ascii="Times New Roman" w:hAnsi="Times New Roman" w:cs="Times New Roman"/>
          <w:sz w:val="24"/>
          <w:szCs w:val="24"/>
        </w:rPr>
        <w:t xml:space="preserve">töö tegemise loa andmisest või </w:t>
      </w:r>
      <w:proofErr w:type="spellStart"/>
      <w:r w:rsidRPr="0002020E">
        <w:rPr>
          <w:rFonts w:ascii="Times New Roman" w:hAnsi="Times New Roman" w:cs="Times New Roman"/>
          <w:sz w:val="24"/>
          <w:szCs w:val="24"/>
        </w:rPr>
        <w:t>hüdrograafilise</w:t>
      </w:r>
      <w:proofErr w:type="spellEnd"/>
      <w:r w:rsidRPr="0002020E">
        <w:rPr>
          <w:rFonts w:ascii="Times New Roman" w:hAnsi="Times New Roman" w:cs="Times New Roman"/>
          <w:sz w:val="24"/>
          <w:szCs w:val="24"/>
        </w:rPr>
        <w:t xml:space="preserve"> </w:t>
      </w:r>
      <w:r w:rsidR="00405E8B">
        <w:rPr>
          <w:rFonts w:ascii="Times New Roman" w:hAnsi="Times New Roman" w:cs="Times New Roman"/>
          <w:sz w:val="24"/>
          <w:szCs w:val="24"/>
        </w:rPr>
        <w:t>mõõdistus</w:t>
      </w:r>
      <w:r w:rsidRPr="0002020E">
        <w:rPr>
          <w:rFonts w:ascii="Times New Roman" w:hAnsi="Times New Roman" w:cs="Times New Roman"/>
          <w:sz w:val="24"/>
          <w:szCs w:val="24"/>
        </w:rPr>
        <w:t>töö aruande heakskiitmisest</w:t>
      </w:r>
      <w:bookmarkEnd w:id="69"/>
      <w:r w:rsidR="00405E8B">
        <w:rPr>
          <w:rFonts w:ascii="Times New Roman" w:hAnsi="Times New Roman" w:cs="Times New Roman"/>
          <w:sz w:val="24"/>
          <w:szCs w:val="24"/>
        </w:rPr>
        <w:t>,</w:t>
      </w:r>
      <w:r w:rsidRPr="0002020E">
        <w:rPr>
          <w:rFonts w:ascii="Times New Roman" w:hAnsi="Times New Roman" w:cs="Times New Roman"/>
          <w:sz w:val="24"/>
          <w:szCs w:val="24"/>
        </w:rPr>
        <w:t xml:space="preserve"> kui:</w:t>
      </w:r>
    </w:p>
    <w:p w14:paraId="5C99E025" w14:textId="77777777" w:rsidR="00740EEA" w:rsidRPr="0002020E" w:rsidRDefault="00740EEA" w:rsidP="00740EEA">
      <w:pPr>
        <w:spacing w:after="0" w:line="240" w:lineRule="auto"/>
        <w:contextualSpacing/>
        <w:jc w:val="both"/>
        <w:rPr>
          <w:rFonts w:ascii="Times New Roman" w:hAnsi="Times New Roman" w:cs="Times New Roman"/>
          <w:sz w:val="24"/>
          <w:szCs w:val="24"/>
        </w:rPr>
      </w:pPr>
      <w:r w:rsidRPr="0002020E">
        <w:rPr>
          <w:rFonts w:ascii="Times New Roman" w:hAnsi="Times New Roman" w:cs="Times New Roman"/>
          <w:sz w:val="24"/>
          <w:szCs w:val="24"/>
        </w:rPr>
        <w:t xml:space="preserve">1) kavandatav või tehtud mõõdistustöö ei võimalda tagada ohutut veeliiklust või </w:t>
      </w:r>
    </w:p>
    <w:p w14:paraId="1638C3A3" w14:textId="77777777" w:rsidR="00740EEA" w:rsidRPr="0002020E" w:rsidRDefault="00740EEA" w:rsidP="00740EEA">
      <w:pPr>
        <w:spacing w:after="0" w:line="240" w:lineRule="auto"/>
        <w:contextualSpacing/>
        <w:jc w:val="both"/>
        <w:rPr>
          <w:rFonts w:ascii="Times New Roman" w:hAnsi="Times New Roman" w:cs="Times New Roman"/>
          <w:sz w:val="24"/>
          <w:szCs w:val="24"/>
        </w:rPr>
      </w:pPr>
      <w:r w:rsidRPr="0002020E">
        <w:rPr>
          <w:rFonts w:ascii="Times New Roman" w:hAnsi="Times New Roman" w:cs="Times New Roman"/>
          <w:sz w:val="24"/>
          <w:szCs w:val="24"/>
        </w:rPr>
        <w:t>2) mõõdistustehnoloogia ja -metoodika ei võimalda saavutada nõutud täpsusklassile vastavaid tulemusi.</w:t>
      </w:r>
    </w:p>
    <w:p w14:paraId="0839367A" w14:textId="77777777" w:rsidR="00CA31A6" w:rsidRDefault="00CA31A6" w:rsidP="00740EEA">
      <w:pPr>
        <w:spacing w:after="0" w:line="240" w:lineRule="auto"/>
        <w:contextualSpacing/>
        <w:jc w:val="both"/>
        <w:rPr>
          <w:rFonts w:ascii="Times New Roman" w:hAnsi="Times New Roman" w:cs="Times New Roman"/>
          <w:sz w:val="24"/>
          <w:szCs w:val="24"/>
        </w:rPr>
      </w:pPr>
    </w:p>
    <w:p w14:paraId="1AB5EFAD" w14:textId="026217D7" w:rsidR="00740EEA" w:rsidRPr="0002020E" w:rsidRDefault="00740EEA" w:rsidP="00740EEA">
      <w:pPr>
        <w:spacing w:after="0" w:line="240" w:lineRule="auto"/>
        <w:contextualSpacing/>
        <w:jc w:val="both"/>
        <w:rPr>
          <w:rFonts w:ascii="Times New Roman" w:hAnsi="Times New Roman" w:cs="Times New Roman"/>
          <w:sz w:val="24"/>
          <w:szCs w:val="24"/>
        </w:rPr>
      </w:pPr>
      <w:r w:rsidRPr="0002020E">
        <w:rPr>
          <w:rFonts w:ascii="Times New Roman" w:hAnsi="Times New Roman" w:cs="Times New Roman"/>
          <w:sz w:val="24"/>
          <w:szCs w:val="24"/>
        </w:rPr>
        <w:t>(</w:t>
      </w:r>
      <w:r>
        <w:rPr>
          <w:rFonts w:ascii="Times New Roman" w:hAnsi="Times New Roman" w:cs="Times New Roman"/>
          <w:sz w:val="24"/>
          <w:szCs w:val="24"/>
        </w:rPr>
        <w:t>5</w:t>
      </w:r>
      <w:r w:rsidRPr="001B6D4D">
        <w:rPr>
          <w:rFonts w:ascii="Times New Roman" w:hAnsi="Times New Roman" w:cs="Times New Roman"/>
          <w:sz w:val="24"/>
          <w:szCs w:val="24"/>
          <w:vertAlign w:val="superscript"/>
        </w:rPr>
        <w:t>2</w:t>
      </w:r>
      <w:r w:rsidRPr="0002020E">
        <w:rPr>
          <w:rFonts w:ascii="Times New Roman" w:hAnsi="Times New Roman" w:cs="Times New Roman"/>
          <w:sz w:val="24"/>
          <w:szCs w:val="24"/>
        </w:rPr>
        <w:t xml:space="preserve">) Transpordiamet keeldub </w:t>
      </w:r>
      <w:proofErr w:type="spellStart"/>
      <w:r w:rsidRPr="0002020E">
        <w:rPr>
          <w:rFonts w:ascii="Times New Roman" w:hAnsi="Times New Roman" w:cs="Times New Roman"/>
          <w:sz w:val="24"/>
          <w:szCs w:val="24"/>
        </w:rPr>
        <w:t>hüdrograafilise</w:t>
      </w:r>
      <w:proofErr w:type="spellEnd"/>
      <w:r w:rsidRPr="0002020E">
        <w:rPr>
          <w:rFonts w:ascii="Times New Roman" w:hAnsi="Times New Roman" w:cs="Times New Roman"/>
          <w:sz w:val="24"/>
          <w:szCs w:val="24"/>
        </w:rPr>
        <w:t xml:space="preserve"> </w:t>
      </w:r>
      <w:r w:rsidR="00405E8B">
        <w:rPr>
          <w:rFonts w:ascii="Times New Roman" w:hAnsi="Times New Roman" w:cs="Times New Roman"/>
          <w:sz w:val="24"/>
          <w:szCs w:val="24"/>
        </w:rPr>
        <w:t>mõõdistus</w:t>
      </w:r>
      <w:r w:rsidRPr="0002020E">
        <w:rPr>
          <w:rFonts w:ascii="Times New Roman" w:hAnsi="Times New Roman" w:cs="Times New Roman"/>
          <w:sz w:val="24"/>
          <w:szCs w:val="24"/>
        </w:rPr>
        <w:t xml:space="preserve">töö tegemise loa andmisest, </w:t>
      </w:r>
      <w:bookmarkStart w:id="70" w:name="_Hlk160008855"/>
      <w:r w:rsidRPr="0002020E">
        <w:rPr>
          <w:rFonts w:ascii="Times New Roman" w:hAnsi="Times New Roman" w:cs="Times New Roman"/>
          <w:sz w:val="24"/>
          <w:szCs w:val="24"/>
        </w:rPr>
        <w:t>kui mõõdistustöö tegija või tegemine võib kujutada ohtu riigi julgeolekule ja Kaitsevä</w:t>
      </w:r>
      <w:r w:rsidR="001B2F96">
        <w:rPr>
          <w:rFonts w:ascii="Times New Roman" w:hAnsi="Times New Roman" w:cs="Times New Roman"/>
          <w:sz w:val="24"/>
          <w:szCs w:val="24"/>
        </w:rPr>
        <w:t>gi</w:t>
      </w:r>
      <w:r w:rsidRPr="0002020E">
        <w:rPr>
          <w:rFonts w:ascii="Times New Roman" w:hAnsi="Times New Roman" w:cs="Times New Roman"/>
          <w:sz w:val="24"/>
          <w:szCs w:val="24"/>
        </w:rPr>
        <w:t xml:space="preserve"> või Kaitsepolitseiamet on jätnud sel põhjusel </w:t>
      </w:r>
      <w:r w:rsidRPr="0014212F">
        <w:rPr>
          <w:rFonts w:ascii="Times New Roman" w:hAnsi="Times New Roman" w:cs="Times New Roman"/>
          <w:sz w:val="24"/>
          <w:szCs w:val="24"/>
        </w:rPr>
        <w:t xml:space="preserve">taotluse </w:t>
      </w:r>
      <w:r w:rsidRPr="0002020E">
        <w:rPr>
          <w:rFonts w:ascii="Times New Roman" w:hAnsi="Times New Roman" w:cs="Times New Roman"/>
          <w:sz w:val="24"/>
          <w:szCs w:val="24"/>
        </w:rPr>
        <w:t>kooskõlastamata</w:t>
      </w:r>
      <w:bookmarkEnd w:id="70"/>
      <w:r w:rsidRPr="0002020E">
        <w:rPr>
          <w:rFonts w:ascii="Times New Roman" w:hAnsi="Times New Roman" w:cs="Times New Roman"/>
          <w:sz w:val="24"/>
          <w:szCs w:val="24"/>
        </w:rPr>
        <w:t>.</w:t>
      </w:r>
    </w:p>
    <w:p w14:paraId="6E3750F9" w14:textId="77777777" w:rsidR="00CA31A6" w:rsidRDefault="00CA31A6" w:rsidP="00BE0548">
      <w:pPr>
        <w:spacing w:after="0" w:line="240" w:lineRule="auto"/>
        <w:jc w:val="both"/>
        <w:rPr>
          <w:rFonts w:ascii="Times New Roman" w:hAnsi="Times New Roman" w:cs="Times New Roman"/>
          <w:sz w:val="24"/>
          <w:szCs w:val="24"/>
        </w:rPr>
      </w:pPr>
    </w:p>
    <w:p w14:paraId="2E2F99B8" w14:textId="3C7EF986" w:rsidR="00740EEA" w:rsidRPr="00740EEA" w:rsidRDefault="00740EEA" w:rsidP="00BE0548">
      <w:pPr>
        <w:spacing w:after="0" w:line="240" w:lineRule="auto"/>
        <w:jc w:val="both"/>
        <w:rPr>
          <w:rFonts w:ascii="Times New Roman" w:hAnsi="Times New Roman" w:cs="Times New Roman"/>
          <w:sz w:val="24"/>
          <w:szCs w:val="24"/>
        </w:rPr>
      </w:pPr>
      <w:commentRangeStart w:id="71"/>
      <w:r>
        <w:rPr>
          <w:rFonts w:ascii="Times New Roman" w:hAnsi="Times New Roman" w:cs="Times New Roman"/>
          <w:sz w:val="24"/>
          <w:szCs w:val="24"/>
        </w:rPr>
        <w:t>(5</w:t>
      </w:r>
      <w:r w:rsidRPr="001B6D4D">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5B4CE6">
        <w:rPr>
          <w:rFonts w:ascii="Times New Roman" w:hAnsi="Times New Roman" w:cs="Times New Roman"/>
          <w:color w:val="202020"/>
          <w:sz w:val="24"/>
          <w:szCs w:val="24"/>
          <w:shd w:val="clear" w:color="auto" w:fill="FFFFFF"/>
        </w:rPr>
        <w:t>K</w:t>
      </w:r>
      <w:r>
        <w:rPr>
          <w:rFonts w:ascii="Times New Roman" w:hAnsi="Times New Roman" w:cs="Times New Roman"/>
          <w:color w:val="202020"/>
          <w:sz w:val="24"/>
          <w:szCs w:val="24"/>
          <w:shd w:val="clear" w:color="auto" w:fill="FFFFFF"/>
        </w:rPr>
        <w:t>ui</w:t>
      </w:r>
      <w:r w:rsidRPr="005B4CE6">
        <w:rPr>
          <w:rFonts w:ascii="Times New Roman" w:hAnsi="Times New Roman" w:cs="Times New Roman"/>
          <w:color w:val="202020"/>
          <w:sz w:val="24"/>
          <w:szCs w:val="24"/>
          <w:shd w:val="clear" w:color="auto" w:fill="FFFFFF"/>
        </w:rPr>
        <w:t xml:space="preserve"> </w:t>
      </w:r>
      <w:proofErr w:type="spellStart"/>
      <w:r w:rsidRPr="005B4CE6">
        <w:rPr>
          <w:rFonts w:ascii="Times New Roman" w:hAnsi="Times New Roman" w:cs="Times New Roman"/>
          <w:sz w:val="24"/>
          <w:szCs w:val="24"/>
        </w:rPr>
        <w:t>hüdrograafilisi</w:t>
      </w:r>
      <w:proofErr w:type="spellEnd"/>
      <w:r w:rsidRPr="005B4CE6">
        <w:rPr>
          <w:rFonts w:ascii="Times New Roman" w:hAnsi="Times New Roman" w:cs="Times New Roman"/>
          <w:sz w:val="24"/>
          <w:szCs w:val="24"/>
        </w:rPr>
        <w:t xml:space="preserve"> mõõdistustöid korraldab Transpordiamet</w:t>
      </w:r>
      <w:r>
        <w:rPr>
          <w:rFonts w:ascii="Times New Roman" w:hAnsi="Times New Roman" w:cs="Times New Roman"/>
          <w:sz w:val="24"/>
          <w:szCs w:val="24"/>
        </w:rPr>
        <w:t>, siis kooskõlastab Transpordiamet mõõdistustöö riigi julgeolekule ohutu tegemise Kaitseväe ja Kaitsepolitseiametiga</w:t>
      </w:r>
      <w:r w:rsidRPr="005B4CE6">
        <w:rPr>
          <w:rFonts w:ascii="Times New Roman" w:hAnsi="Times New Roman" w:cs="Times New Roman"/>
          <w:sz w:val="24"/>
          <w:szCs w:val="24"/>
        </w:rPr>
        <w:t>.“;</w:t>
      </w:r>
      <w:commentRangeEnd w:id="71"/>
      <w:r w:rsidR="00047C04">
        <w:rPr>
          <w:rStyle w:val="Kommentaariviide"/>
        </w:rPr>
        <w:commentReference w:id="71"/>
      </w:r>
    </w:p>
    <w:p w14:paraId="4395995B" w14:textId="77777777" w:rsidR="00846AC0" w:rsidRPr="005B4CE6" w:rsidRDefault="00846AC0" w:rsidP="00BE0548">
      <w:pPr>
        <w:spacing w:after="0" w:line="240" w:lineRule="auto"/>
        <w:jc w:val="both"/>
        <w:rPr>
          <w:rFonts w:ascii="Times New Roman" w:hAnsi="Times New Roman" w:cs="Times New Roman"/>
          <w:sz w:val="24"/>
          <w:szCs w:val="24"/>
        </w:rPr>
      </w:pPr>
    </w:p>
    <w:p w14:paraId="16C16165" w14:textId="7086338D" w:rsidR="00846AC0" w:rsidRPr="005B4CE6" w:rsidRDefault="0077614C" w:rsidP="00BE054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5</w:t>
      </w:r>
      <w:r w:rsidR="00846AC0" w:rsidRPr="005B4CE6">
        <w:rPr>
          <w:rFonts w:ascii="Times New Roman" w:hAnsi="Times New Roman" w:cs="Times New Roman"/>
          <w:b/>
          <w:bCs/>
          <w:sz w:val="24"/>
          <w:szCs w:val="24"/>
        </w:rPr>
        <w:t>)</w:t>
      </w:r>
      <w:r w:rsidR="00846AC0" w:rsidRPr="005B4CE6">
        <w:rPr>
          <w:rFonts w:ascii="Times New Roman" w:hAnsi="Times New Roman" w:cs="Times New Roman"/>
          <w:sz w:val="24"/>
          <w:szCs w:val="24"/>
        </w:rPr>
        <w:t xml:space="preserve"> paragrahvi 47 täiendatakse lõikega 7</w:t>
      </w:r>
      <w:r w:rsidR="00846AC0" w:rsidRPr="005B4CE6">
        <w:rPr>
          <w:rFonts w:ascii="Times New Roman" w:hAnsi="Times New Roman" w:cs="Times New Roman"/>
          <w:sz w:val="24"/>
          <w:szCs w:val="24"/>
          <w:vertAlign w:val="superscript"/>
        </w:rPr>
        <w:t>1</w:t>
      </w:r>
      <w:r w:rsidR="00846AC0" w:rsidRPr="005B4CE6">
        <w:rPr>
          <w:rFonts w:ascii="Times New Roman" w:hAnsi="Times New Roman" w:cs="Times New Roman"/>
          <w:sz w:val="24"/>
          <w:szCs w:val="24"/>
        </w:rPr>
        <w:t xml:space="preserve"> järgmises sõnastuses:</w:t>
      </w:r>
    </w:p>
    <w:p w14:paraId="24D1095B" w14:textId="61C846B1" w:rsidR="00846AC0" w:rsidRPr="005B4CE6" w:rsidRDefault="00846AC0" w:rsidP="00BE0548">
      <w:pPr>
        <w:pStyle w:val="Vahedeta"/>
        <w:jc w:val="both"/>
      </w:pPr>
      <w:r w:rsidRPr="005B4CE6">
        <w:rPr>
          <w:rFonts w:cs="Times New Roman"/>
          <w:szCs w:val="24"/>
        </w:rPr>
        <w:t>„</w:t>
      </w:r>
      <w:r w:rsidRPr="005B4CE6">
        <w:t>(7</w:t>
      </w:r>
      <w:r w:rsidRPr="005B4CE6">
        <w:rPr>
          <w:vertAlign w:val="superscript"/>
        </w:rPr>
        <w:t>1</w:t>
      </w:r>
      <w:r w:rsidRPr="005B4CE6">
        <w:t xml:space="preserve">) Hüdrograafia infosüsteemi vastutav töötleja </w:t>
      </w:r>
      <w:commentRangeStart w:id="72"/>
      <w:r w:rsidRPr="005B4CE6">
        <w:t xml:space="preserve">võib keelduda </w:t>
      </w:r>
      <w:commentRangeEnd w:id="72"/>
      <w:r w:rsidR="00EF2DA7">
        <w:rPr>
          <w:rStyle w:val="Kommentaariviide"/>
          <w:rFonts w:asciiTheme="minorHAnsi" w:hAnsiTheme="minorHAnsi"/>
        </w:rPr>
        <w:commentReference w:id="72"/>
      </w:r>
      <w:r w:rsidRPr="005B4CE6">
        <w:t xml:space="preserve">infosüsteemist </w:t>
      </w:r>
      <w:r w:rsidR="00BA0FAA">
        <w:t>sügavus</w:t>
      </w:r>
      <w:r w:rsidRPr="005B4CE6">
        <w:t>andmete väljastamise</w:t>
      </w:r>
      <w:r w:rsidR="00147824">
        <w:t>st</w:t>
      </w:r>
      <w:r w:rsidRPr="005B4CE6">
        <w:t xml:space="preserve">, kui see võib kujutada ohtu riigi julgeolekule. Infosüsteemi vastutav töötleja kooskõlastab </w:t>
      </w:r>
      <w:r w:rsidR="000B3082">
        <w:t xml:space="preserve">selliste </w:t>
      </w:r>
      <w:r w:rsidRPr="005B4CE6">
        <w:t>andmete väljastamise Kaitseväe ja Kaitsepolitseiametiga enne andmete väljastamist.“;</w:t>
      </w:r>
    </w:p>
    <w:p w14:paraId="6AC53E23" w14:textId="77777777" w:rsidR="003274A7" w:rsidRPr="005B4CE6" w:rsidRDefault="003274A7" w:rsidP="00BE0548">
      <w:pPr>
        <w:spacing w:after="0" w:line="240" w:lineRule="auto"/>
        <w:jc w:val="both"/>
        <w:rPr>
          <w:rFonts w:ascii="Times New Roman" w:hAnsi="Times New Roman" w:cs="Times New Roman"/>
          <w:sz w:val="24"/>
          <w:szCs w:val="24"/>
        </w:rPr>
      </w:pPr>
    </w:p>
    <w:p w14:paraId="09C61BF9" w14:textId="677496AA" w:rsidR="00A24871" w:rsidRPr="005B4CE6" w:rsidRDefault="0077614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6</w:t>
      </w:r>
      <w:r w:rsidR="00A24871" w:rsidRPr="005B4CE6">
        <w:rPr>
          <w:rFonts w:ascii="Times New Roman" w:hAnsi="Times New Roman" w:cs="Times New Roman"/>
          <w:sz w:val="24"/>
          <w:szCs w:val="24"/>
        </w:rPr>
        <w:t>) paragrahvi 4</w:t>
      </w:r>
      <w:r w:rsidR="00CD5735" w:rsidRPr="005B4CE6">
        <w:rPr>
          <w:rFonts w:ascii="Times New Roman" w:hAnsi="Times New Roman" w:cs="Times New Roman"/>
          <w:sz w:val="24"/>
          <w:szCs w:val="24"/>
        </w:rPr>
        <w:t xml:space="preserve">8 </w:t>
      </w:r>
      <w:r w:rsidR="00A24871" w:rsidRPr="005B4CE6">
        <w:rPr>
          <w:rFonts w:ascii="Times New Roman" w:hAnsi="Times New Roman" w:cs="Times New Roman"/>
          <w:sz w:val="24"/>
          <w:szCs w:val="24"/>
        </w:rPr>
        <w:t>lõikes 6 asendatakse sõna „Transpordiamet“ sõnaga „Riigilaevastik“ vastavas käändes;</w:t>
      </w:r>
    </w:p>
    <w:p w14:paraId="4E948B2B" w14:textId="77777777" w:rsidR="00F36EAA" w:rsidRPr="005B4CE6" w:rsidRDefault="00F36EAA" w:rsidP="00BE0548">
      <w:pPr>
        <w:spacing w:after="0" w:line="240" w:lineRule="auto"/>
        <w:contextualSpacing/>
        <w:jc w:val="both"/>
        <w:rPr>
          <w:rFonts w:ascii="Times New Roman" w:hAnsi="Times New Roman" w:cs="Times New Roman"/>
          <w:sz w:val="24"/>
          <w:szCs w:val="24"/>
        </w:rPr>
      </w:pPr>
    </w:p>
    <w:p w14:paraId="005AB1B9" w14:textId="7EC4EE11" w:rsidR="00BD6964" w:rsidRDefault="0077614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7</w:t>
      </w:r>
      <w:r w:rsidR="00BD6964" w:rsidRPr="005B4CE6">
        <w:rPr>
          <w:rFonts w:ascii="Times New Roman" w:hAnsi="Times New Roman" w:cs="Times New Roman"/>
          <w:b/>
          <w:bCs/>
          <w:sz w:val="24"/>
          <w:szCs w:val="24"/>
        </w:rPr>
        <w:t>)</w:t>
      </w:r>
      <w:r w:rsidR="00BD6964" w:rsidRPr="005B4CE6">
        <w:rPr>
          <w:rFonts w:ascii="Times New Roman" w:hAnsi="Times New Roman" w:cs="Times New Roman"/>
          <w:sz w:val="24"/>
          <w:szCs w:val="24"/>
        </w:rPr>
        <w:t xml:space="preserve"> paragrahvi 49 täiendatakse lõikega 1</w:t>
      </w:r>
      <w:r w:rsidR="00BD6964" w:rsidRPr="005B4CE6">
        <w:rPr>
          <w:rFonts w:ascii="Times New Roman" w:hAnsi="Times New Roman" w:cs="Times New Roman"/>
          <w:sz w:val="24"/>
          <w:szCs w:val="24"/>
          <w:vertAlign w:val="superscript"/>
        </w:rPr>
        <w:t>1</w:t>
      </w:r>
      <w:r w:rsidR="00BD6964" w:rsidRPr="005B4CE6">
        <w:rPr>
          <w:rFonts w:ascii="Times New Roman" w:hAnsi="Times New Roman" w:cs="Times New Roman"/>
          <w:sz w:val="24"/>
          <w:szCs w:val="24"/>
        </w:rPr>
        <w:t xml:space="preserve"> järgmises sõnastuses:</w:t>
      </w:r>
    </w:p>
    <w:p w14:paraId="4ADED89A" w14:textId="0AAD1ACD" w:rsidR="00BD6964" w:rsidRPr="00D26A84" w:rsidRDefault="00BD6964" w:rsidP="00BE0548">
      <w:pPr>
        <w:spacing w:after="0" w:line="240" w:lineRule="auto"/>
        <w:contextualSpacing/>
        <w:jc w:val="both"/>
        <w:rPr>
          <w:rFonts w:ascii="Times New Roman" w:hAnsi="Times New Roman" w:cs="Times New Roman"/>
          <w:sz w:val="24"/>
          <w:szCs w:val="24"/>
        </w:rPr>
      </w:pPr>
      <w:r w:rsidRPr="00D26A84">
        <w:rPr>
          <w:rFonts w:ascii="Times New Roman" w:hAnsi="Times New Roman" w:cs="Times New Roman"/>
          <w:sz w:val="24"/>
          <w:szCs w:val="24"/>
        </w:rPr>
        <w:t>„(1</w:t>
      </w:r>
      <w:r w:rsidRPr="00D26A84">
        <w:rPr>
          <w:rFonts w:ascii="Times New Roman" w:hAnsi="Times New Roman" w:cs="Times New Roman"/>
          <w:sz w:val="24"/>
          <w:szCs w:val="24"/>
          <w:vertAlign w:val="superscript"/>
        </w:rPr>
        <w:t>1</w:t>
      </w:r>
      <w:r w:rsidRPr="00D26A84">
        <w:rPr>
          <w:rFonts w:ascii="Times New Roman" w:hAnsi="Times New Roman" w:cs="Times New Roman"/>
          <w:sz w:val="24"/>
          <w:szCs w:val="24"/>
        </w:rPr>
        <w:t xml:space="preserve">) Pukseeritava </w:t>
      </w:r>
      <w:commentRangeStart w:id="73"/>
      <w:r w:rsidRPr="00D26A84">
        <w:rPr>
          <w:rFonts w:ascii="Times New Roman" w:hAnsi="Times New Roman" w:cs="Times New Roman"/>
          <w:sz w:val="24"/>
          <w:szCs w:val="24"/>
        </w:rPr>
        <w:t xml:space="preserve">laeva või ujuvvahendi </w:t>
      </w:r>
      <w:commentRangeEnd w:id="73"/>
      <w:r w:rsidR="00EF2DA7">
        <w:rPr>
          <w:rStyle w:val="Kommentaariviide"/>
        </w:rPr>
        <w:commentReference w:id="73"/>
      </w:r>
      <w:r w:rsidRPr="00D26A84">
        <w:rPr>
          <w:rFonts w:ascii="Times New Roman" w:hAnsi="Times New Roman" w:cs="Times New Roman"/>
          <w:sz w:val="24"/>
          <w:szCs w:val="24"/>
        </w:rPr>
        <w:t xml:space="preserve">tehniline seisukord peab vastama pukseerimise tingimustele ning sellel peab olema merekõlblikkuse </w:t>
      </w:r>
      <w:r w:rsidR="003245C8" w:rsidRPr="00D26A84">
        <w:rPr>
          <w:rFonts w:ascii="Times New Roman" w:hAnsi="Times New Roman" w:cs="Times New Roman"/>
          <w:sz w:val="24"/>
          <w:szCs w:val="24"/>
        </w:rPr>
        <w:t xml:space="preserve">või sõidukõlblikkuse </w:t>
      </w:r>
      <w:r w:rsidRPr="00D26A84">
        <w:rPr>
          <w:rFonts w:ascii="Times New Roman" w:hAnsi="Times New Roman" w:cs="Times New Roman"/>
          <w:sz w:val="24"/>
          <w:szCs w:val="24"/>
        </w:rPr>
        <w:t xml:space="preserve">tunnistus või ühekordne Transpordiameti või </w:t>
      </w:r>
      <w:commentRangeStart w:id="74"/>
      <w:r w:rsidRPr="00D26A84">
        <w:rPr>
          <w:rFonts w:ascii="Times New Roman" w:hAnsi="Times New Roman" w:cs="Times New Roman"/>
          <w:sz w:val="24"/>
          <w:szCs w:val="24"/>
        </w:rPr>
        <w:t>volitatud klassifikatsiooniühingu väljastatud pukseerimise luba.“;</w:t>
      </w:r>
      <w:commentRangeEnd w:id="74"/>
      <w:r w:rsidR="0039139E">
        <w:rPr>
          <w:rStyle w:val="Kommentaariviide"/>
        </w:rPr>
        <w:commentReference w:id="74"/>
      </w:r>
    </w:p>
    <w:p w14:paraId="5FD451BF" w14:textId="77777777" w:rsidR="00070286" w:rsidRPr="00D26A84" w:rsidRDefault="00070286" w:rsidP="00BE0548">
      <w:pPr>
        <w:spacing w:after="0" w:line="240" w:lineRule="auto"/>
        <w:contextualSpacing/>
        <w:jc w:val="both"/>
        <w:rPr>
          <w:rFonts w:ascii="Times New Roman" w:hAnsi="Times New Roman" w:cs="Times New Roman"/>
          <w:sz w:val="24"/>
          <w:szCs w:val="24"/>
        </w:rPr>
      </w:pPr>
    </w:p>
    <w:p w14:paraId="19B90A29" w14:textId="63EDFB1C" w:rsidR="002A6CDF" w:rsidRPr="00D26A84" w:rsidRDefault="0077614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8</w:t>
      </w:r>
      <w:r w:rsidR="002A6CDF" w:rsidRPr="00D26A84">
        <w:rPr>
          <w:rFonts w:ascii="Times New Roman" w:hAnsi="Times New Roman" w:cs="Times New Roman"/>
          <w:b/>
          <w:bCs/>
          <w:sz w:val="24"/>
          <w:szCs w:val="24"/>
        </w:rPr>
        <w:t>)</w:t>
      </w:r>
      <w:r w:rsidR="002A6CDF" w:rsidRPr="00D26A84">
        <w:rPr>
          <w:rFonts w:ascii="Times New Roman" w:hAnsi="Times New Roman" w:cs="Times New Roman"/>
          <w:sz w:val="24"/>
          <w:szCs w:val="24"/>
        </w:rPr>
        <w:t xml:space="preserve"> paragrahvi 50 täiendatakse lõikega </w:t>
      </w:r>
      <w:commentRangeStart w:id="75"/>
      <w:r w:rsidR="002A6CDF" w:rsidRPr="00D26A84">
        <w:rPr>
          <w:rFonts w:ascii="Times New Roman" w:hAnsi="Times New Roman" w:cs="Times New Roman"/>
          <w:sz w:val="24"/>
          <w:szCs w:val="24"/>
        </w:rPr>
        <w:t>1</w:t>
      </w:r>
      <w:r w:rsidR="002A6CDF" w:rsidRPr="00D26A84">
        <w:rPr>
          <w:rFonts w:ascii="Times New Roman" w:hAnsi="Times New Roman" w:cs="Times New Roman"/>
          <w:sz w:val="24"/>
          <w:szCs w:val="24"/>
          <w:vertAlign w:val="superscript"/>
        </w:rPr>
        <w:t>2</w:t>
      </w:r>
      <w:r w:rsidR="002A6CDF" w:rsidRPr="00D26A84">
        <w:rPr>
          <w:rFonts w:ascii="Times New Roman" w:hAnsi="Times New Roman" w:cs="Times New Roman"/>
          <w:sz w:val="24"/>
          <w:szCs w:val="24"/>
        </w:rPr>
        <w:t xml:space="preserve"> </w:t>
      </w:r>
      <w:commentRangeEnd w:id="75"/>
      <w:r w:rsidR="005B2A81">
        <w:rPr>
          <w:rStyle w:val="Kommentaariviide"/>
        </w:rPr>
        <w:commentReference w:id="75"/>
      </w:r>
      <w:r w:rsidR="002A6CDF" w:rsidRPr="00D26A84">
        <w:rPr>
          <w:rFonts w:ascii="Times New Roman" w:hAnsi="Times New Roman" w:cs="Times New Roman"/>
          <w:sz w:val="24"/>
          <w:szCs w:val="24"/>
        </w:rPr>
        <w:t>järgmises sõnastuses:</w:t>
      </w:r>
    </w:p>
    <w:p w14:paraId="35F4591C" w14:textId="4B95CA65" w:rsidR="00194FE6" w:rsidRPr="00D26A84" w:rsidRDefault="002A6CDF" w:rsidP="00BE0548">
      <w:pPr>
        <w:spacing w:after="0" w:line="240" w:lineRule="auto"/>
        <w:contextualSpacing/>
        <w:jc w:val="both"/>
        <w:rPr>
          <w:rFonts w:ascii="Times New Roman" w:hAnsi="Times New Roman" w:cs="Times New Roman"/>
          <w:sz w:val="24"/>
          <w:szCs w:val="24"/>
        </w:rPr>
      </w:pPr>
      <w:r w:rsidRPr="00D26A84">
        <w:rPr>
          <w:rFonts w:ascii="Times New Roman" w:hAnsi="Times New Roman" w:cs="Times New Roman"/>
          <w:sz w:val="24"/>
          <w:szCs w:val="24"/>
        </w:rPr>
        <w:t>„(1</w:t>
      </w:r>
      <w:r w:rsidRPr="00D26A84">
        <w:rPr>
          <w:rFonts w:ascii="Times New Roman" w:hAnsi="Times New Roman" w:cs="Times New Roman"/>
          <w:sz w:val="24"/>
          <w:szCs w:val="24"/>
          <w:vertAlign w:val="superscript"/>
        </w:rPr>
        <w:t>2</w:t>
      </w:r>
      <w:r w:rsidRPr="00D26A84">
        <w:rPr>
          <w:rFonts w:ascii="Times New Roman" w:hAnsi="Times New Roman" w:cs="Times New Roman"/>
          <w:sz w:val="24"/>
          <w:szCs w:val="24"/>
        </w:rPr>
        <w:t>) Jäämurdetöid korraldab Transpordiamet. Jäämurdetöid te</w:t>
      </w:r>
      <w:r w:rsidR="007E060F">
        <w:rPr>
          <w:rFonts w:ascii="Times New Roman" w:hAnsi="Times New Roman" w:cs="Times New Roman"/>
          <w:sz w:val="24"/>
          <w:szCs w:val="24"/>
        </w:rPr>
        <w:t>eb</w:t>
      </w:r>
      <w:r w:rsidRPr="00D26A84">
        <w:rPr>
          <w:rFonts w:ascii="Times New Roman" w:hAnsi="Times New Roman" w:cs="Times New Roman"/>
          <w:sz w:val="24"/>
          <w:szCs w:val="24"/>
        </w:rPr>
        <w:t xml:space="preserve"> Riigilaevastik koostöös Transpordiametiga.“;</w:t>
      </w:r>
    </w:p>
    <w:p w14:paraId="3EA893EE" w14:textId="77777777" w:rsidR="002A4C88" w:rsidRDefault="002A4C88" w:rsidP="00BE0548">
      <w:pPr>
        <w:spacing w:after="0" w:line="240" w:lineRule="auto"/>
        <w:contextualSpacing/>
        <w:jc w:val="both"/>
        <w:rPr>
          <w:rFonts w:ascii="Times New Roman" w:hAnsi="Times New Roman" w:cs="Times New Roman"/>
          <w:sz w:val="24"/>
          <w:szCs w:val="24"/>
        </w:rPr>
      </w:pPr>
    </w:p>
    <w:p w14:paraId="2DD0EE56" w14:textId="3BC7419B" w:rsidR="002A4C88" w:rsidRPr="007A3807" w:rsidRDefault="00B607F6" w:rsidP="00A10363">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3</w:t>
      </w:r>
      <w:r w:rsidR="00D57A68">
        <w:rPr>
          <w:rFonts w:ascii="Times New Roman" w:hAnsi="Times New Roman" w:cs="Times New Roman"/>
          <w:b/>
          <w:bCs/>
          <w:sz w:val="24"/>
          <w:szCs w:val="24"/>
        </w:rPr>
        <w:t>9</w:t>
      </w:r>
      <w:r w:rsidR="002A4C88" w:rsidRPr="007A3807">
        <w:rPr>
          <w:rFonts w:ascii="Times New Roman" w:hAnsi="Times New Roman" w:cs="Times New Roman"/>
          <w:b/>
          <w:bCs/>
          <w:sz w:val="24"/>
          <w:szCs w:val="24"/>
        </w:rPr>
        <w:t>)</w:t>
      </w:r>
      <w:r w:rsidR="002A4C88" w:rsidRPr="007A3807">
        <w:rPr>
          <w:rFonts w:ascii="Times New Roman" w:hAnsi="Times New Roman" w:cs="Times New Roman"/>
          <w:sz w:val="24"/>
          <w:szCs w:val="24"/>
        </w:rPr>
        <w:t xml:space="preserve"> paragrahvi 50</w:t>
      </w:r>
      <w:r w:rsidR="002A4C88" w:rsidRPr="007A3807">
        <w:rPr>
          <w:rFonts w:ascii="Times New Roman" w:hAnsi="Times New Roman" w:cs="Times New Roman"/>
          <w:sz w:val="24"/>
          <w:szCs w:val="24"/>
          <w:vertAlign w:val="superscript"/>
        </w:rPr>
        <w:t>9</w:t>
      </w:r>
      <w:r w:rsidR="002A4C88" w:rsidRPr="007A3807">
        <w:rPr>
          <w:rFonts w:ascii="Times New Roman" w:hAnsi="Times New Roman" w:cs="Times New Roman"/>
          <w:sz w:val="24"/>
          <w:szCs w:val="24"/>
        </w:rPr>
        <w:t xml:space="preserve"> lõike 1 punkt 1 muudetakse ja sõnastatakse järgmiselt:</w:t>
      </w:r>
    </w:p>
    <w:p w14:paraId="43541928" w14:textId="77777777" w:rsidR="002A4C88" w:rsidRPr="004C54B3" w:rsidRDefault="002A4C88" w:rsidP="00A10363">
      <w:pPr>
        <w:spacing w:after="0" w:line="240" w:lineRule="auto"/>
        <w:contextualSpacing/>
        <w:rPr>
          <w:rFonts w:ascii="Times" w:hAnsi="Times" w:cs="Times"/>
          <w:sz w:val="24"/>
          <w:szCs w:val="24"/>
        </w:rPr>
      </w:pPr>
      <w:r w:rsidRPr="007A3807">
        <w:rPr>
          <w:rFonts w:ascii="Times" w:hAnsi="Times" w:cs="Times"/>
          <w:color w:val="202020"/>
          <w:sz w:val="24"/>
          <w:szCs w:val="24"/>
          <w:shd w:val="clear" w:color="auto" w:fill="FFFFFF"/>
        </w:rPr>
        <w:t>„1) riigihaldusülesandeid täitvad laevad;“;</w:t>
      </w:r>
    </w:p>
    <w:p w14:paraId="673F26D4" w14:textId="77777777" w:rsidR="001542D5" w:rsidRPr="00D26A84" w:rsidRDefault="001542D5" w:rsidP="00BE0548">
      <w:pPr>
        <w:spacing w:after="0" w:line="240" w:lineRule="auto"/>
        <w:contextualSpacing/>
        <w:jc w:val="both"/>
        <w:rPr>
          <w:rFonts w:ascii="Times New Roman" w:hAnsi="Times New Roman" w:cs="Times New Roman"/>
          <w:sz w:val="24"/>
          <w:szCs w:val="24"/>
        </w:rPr>
      </w:pPr>
    </w:p>
    <w:p w14:paraId="27E0DEEE" w14:textId="5A447F9B" w:rsidR="00CE5D5B" w:rsidRPr="00383767" w:rsidRDefault="00D57A68" w:rsidP="00BE0548">
      <w:pPr>
        <w:spacing w:after="0" w:line="240" w:lineRule="auto"/>
        <w:contextualSpacing/>
        <w:jc w:val="both"/>
        <w:rPr>
          <w:rFonts w:ascii="Times New Roman" w:hAnsi="Times New Roman" w:cs="Times New Roman"/>
          <w:kern w:val="2"/>
          <w:sz w:val="24"/>
          <w:szCs w:val="24"/>
        </w:rPr>
      </w:pPr>
      <w:r w:rsidRPr="00383767">
        <w:rPr>
          <w:rFonts w:ascii="Times New Roman" w:hAnsi="Times New Roman" w:cs="Times New Roman"/>
          <w:b/>
          <w:bCs/>
          <w:kern w:val="2"/>
          <w:sz w:val="24"/>
          <w:szCs w:val="24"/>
        </w:rPr>
        <w:t>40</w:t>
      </w:r>
      <w:r w:rsidR="00CE5D5B" w:rsidRPr="00383767">
        <w:rPr>
          <w:rFonts w:ascii="Times New Roman" w:hAnsi="Times New Roman" w:cs="Times New Roman"/>
          <w:b/>
          <w:bCs/>
          <w:kern w:val="2"/>
          <w:sz w:val="24"/>
          <w:szCs w:val="24"/>
        </w:rPr>
        <w:t>)</w:t>
      </w:r>
      <w:r w:rsidR="00CE5D5B" w:rsidRPr="00383767">
        <w:rPr>
          <w:rFonts w:ascii="Times New Roman" w:hAnsi="Times New Roman" w:cs="Times New Roman"/>
          <w:kern w:val="2"/>
          <w:sz w:val="24"/>
          <w:szCs w:val="24"/>
        </w:rPr>
        <w:t xml:space="preserve"> paragrahvi 51 lõige 1 muudetakse ja sõnastatakse järgmiselt:</w:t>
      </w:r>
    </w:p>
    <w:p w14:paraId="22495A3A" w14:textId="19036AAD" w:rsidR="00CE5D5B" w:rsidRPr="00383767" w:rsidRDefault="00CE5D5B" w:rsidP="00BE0548">
      <w:pPr>
        <w:spacing w:after="0" w:line="240" w:lineRule="auto"/>
        <w:contextualSpacing/>
        <w:jc w:val="both"/>
        <w:rPr>
          <w:rFonts w:ascii="Times New Roman" w:hAnsi="Times New Roman" w:cs="Times New Roman"/>
          <w:kern w:val="2"/>
          <w:sz w:val="24"/>
          <w:szCs w:val="24"/>
        </w:rPr>
      </w:pPr>
      <w:r w:rsidRPr="00383767">
        <w:rPr>
          <w:rFonts w:ascii="Times New Roman" w:hAnsi="Times New Roman" w:cs="Times New Roman"/>
          <w:kern w:val="2"/>
          <w:sz w:val="24"/>
          <w:szCs w:val="24"/>
        </w:rPr>
        <w:t xml:space="preserve">„(1) Laevaliikluse korraldamise süsteemi eesmärk on aidata kaasa inimelude ohutuse tagamisele merel, </w:t>
      </w:r>
      <w:r w:rsidR="007E060F" w:rsidRPr="00383767">
        <w:rPr>
          <w:rFonts w:ascii="Times New Roman" w:hAnsi="Times New Roman" w:cs="Times New Roman"/>
          <w:kern w:val="2"/>
          <w:sz w:val="24"/>
          <w:szCs w:val="24"/>
        </w:rPr>
        <w:t>suurendada</w:t>
      </w:r>
      <w:r w:rsidRPr="00383767">
        <w:rPr>
          <w:rFonts w:ascii="Times New Roman" w:hAnsi="Times New Roman" w:cs="Times New Roman"/>
          <w:kern w:val="2"/>
          <w:sz w:val="24"/>
          <w:szCs w:val="24"/>
        </w:rPr>
        <w:t xml:space="preserve"> ohutust ja efektiivsust navigeerimisel </w:t>
      </w:r>
      <w:del w:id="76" w:author="Kärt Voor" w:date="2024-04-02T13:38:00Z">
        <w:r w:rsidRPr="00383767" w:rsidDel="00383767">
          <w:rPr>
            <w:rFonts w:ascii="Times New Roman" w:hAnsi="Times New Roman" w:cs="Times New Roman"/>
            <w:kern w:val="2"/>
            <w:sz w:val="24"/>
            <w:szCs w:val="24"/>
          </w:rPr>
          <w:delText xml:space="preserve">ja </w:delText>
        </w:r>
      </w:del>
      <w:ins w:id="77" w:author="Kärt Voor" w:date="2024-04-02T13:38:00Z">
        <w:r w:rsidR="00383767">
          <w:rPr>
            <w:rFonts w:ascii="Times New Roman" w:hAnsi="Times New Roman" w:cs="Times New Roman"/>
            <w:kern w:val="2"/>
            <w:sz w:val="24"/>
            <w:szCs w:val="24"/>
          </w:rPr>
          <w:t>ning</w:t>
        </w:r>
        <w:r w:rsidR="00383767" w:rsidRPr="00383767">
          <w:rPr>
            <w:rFonts w:ascii="Times New Roman" w:hAnsi="Times New Roman" w:cs="Times New Roman"/>
            <w:kern w:val="2"/>
            <w:sz w:val="24"/>
            <w:szCs w:val="24"/>
          </w:rPr>
          <w:t xml:space="preserve"> </w:t>
        </w:r>
      </w:ins>
      <w:r w:rsidRPr="00383767">
        <w:rPr>
          <w:rFonts w:ascii="Times New Roman" w:hAnsi="Times New Roman" w:cs="Times New Roman"/>
          <w:kern w:val="2"/>
          <w:sz w:val="24"/>
          <w:szCs w:val="24"/>
        </w:rPr>
        <w:t>toetada keskkonnakaitset laevaliikluse korraldamise süsteemi vastutusalas</w:t>
      </w:r>
      <w:r w:rsidR="007E060F" w:rsidRPr="00383767">
        <w:rPr>
          <w:rFonts w:ascii="Times New Roman" w:hAnsi="Times New Roman" w:cs="Times New Roman"/>
          <w:kern w:val="2"/>
          <w:sz w:val="24"/>
          <w:szCs w:val="24"/>
        </w:rPr>
        <w:t>,</w:t>
      </w:r>
      <w:r w:rsidRPr="00383767">
        <w:rPr>
          <w:rFonts w:ascii="Times New Roman" w:hAnsi="Times New Roman" w:cs="Times New Roman"/>
          <w:kern w:val="2"/>
          <w:sz w:val="24"/>
          <w:szCs w:val="24"/>
        </w:rPr>
        <w:t xml:space="preserve"> </w:t>
      </w:r>
      <w:commentRangeStart w:id="78"/>
      <w:r w:rsidRPr="00383767">
        <w:rPr>
          <w:rFonts w:ascii="Times New Roman" w:hAnsi="Times New Roman" w:cs="Times New Roman"/>
          <w:kern w:val="2"/>
          <w:sz w:val="24"/>
          <w:szCs w:val="24"/>
        </w:rPr>
        <w:t>vältides ohtlike olukordade tekkimist asjakohaste meetmete ja protseduuride kaudu järgmiselt:</w:t>
      </w:r>
      <w:commentRangeEnd w:id="78"/>
      <w:r w:rsidR="00510A0D">
        <w:rPr>
          <w:rStyle w:val="Kommentaariviide"/>
        </w:rPr>
        <w:commentReference w:id="78"/>
      </w:r>
    </w:p>
    <w:p w14:paraId="73173291" w14:textId="77777777" w:rsidR="00CE5D5B" w:rsidRPr="00383767" w:rsidRDefault="00CE5D5B" w:rsidP="00BE0548">
      <w:pPr>
        <w:spacing w:after="0" w:line="240" w:lineRule="auto"/>
        <w:contextualSpacing/>
        <w:jc w:val="both"/>
        <w:rPr>
          <w:rFonts w:ascii="Times New Roman" w:hAnsi="Times New Roman" w:cs="Times New Roman"/>
          <w:kern w:val="2"/>
          <w:sz w:val="24"/>
          <w:szCs w:val="24"/>
        </w:rPr>
      </w:pPr>
      <w:r w:rsidRPr="00383767">
        <w:rPr>
          <w:rFonts w:ascii="Times New Roman" w:hAnsi="Times New Roman" w:cs="Times New Roman"/>
          <w:kern w:val="2"/>
          <w:sz w:val="24"/>
          <w:szCs w:val="24"/>
        </w:rPr>
        <w:t>1) edastades õigeaegset ja asjakohast teavet, mis võib mõjutada laevade liikumist ja aidata kaasa laeva pardal tehtavatele otsustele;</w:t>
      </w:r>
    </w:p>
    <w:p w14:paraId="5BFBDA29" w14:textId="370B1CDD" w:rsidR="00CE5D5B" w:rsidRPr="00383767" w:rsidRDefault="00CE5D5B" w:rsidP="00BE0548">
      <w:pPr>
        <w:spacing w:after="0" w:line="240" w:lineRule="auto"/>
        <w:contextualSpacing/>
        <w:jc w:val="both"/>
        <w:rPr>
          <w:rFonts w:ascii="Times New Roman" w:hAnsi="Times New Roman" w:cs="Times New Roman"/>
          <w:kern w:val="2"/>
          <w:sz w:val="24"/>
          <w:szCs w:val="24"/>
        </w:rPr>
      </w:pPr>
      <w:r w:rsidRPr="00383767">
        <w:rPr>
          <w:rFonts w:ascii="Times New Roman" w:hAnsi="Times New Roman" w:cs="Times New Roman"/>
          <w:kern w:val="2"/>
          <w:sz w:val="24"/>
          <w:szCs w:val="24"/>
        </w:rPr>
        <w:t>2) jälgides ja korraldades laevaliiklust, et tagada ohutu ja efektiivne laevade liikumine</w:t>
      </w:r>
      <w:r w:rsidR="007E060F" w:rsidRPr="00383767">
        <w:rPr>
          <w:rFonts w:ascii="Times New Roman" w:hAnsi="Times New Roman" w:cs="Times New Roman"/>
          <w:kern w:val="2"/>
          <w:sz w:val="24"/>
          <w:szCs w:val="24"/>
        </w:rPr>
        <w:t>;</w:t>
      </w:r>
    </w:p>
    <w:p w14:paraId="67ED4FE7"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r w:rsidRPr="00383767">
        <w:rPr>
          <w:rFonts w:ascii="Times New Roman" w:hAnsi="Times New Roman" w:cs="Times New Roman"/>
          <w:kern w:val="2"/>
          <w:sz w:val="24"/>
          <w:szCs w:val="24"/>
        </w:rPr>
        <w:t>3) reageerides tekkivatele ohtlikele olukordadele.“;</w:t>
      </w:r>
    </w:p>
    <w:p w14:paraId="45B0DC22"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2CF9E1DD" w14:textId="07E3B99F" w:rsidR="00CE5D5B" w:rsidRPr="00CE5D5B" w:rsidRDefault="001955D9"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1</w:t>
      </w:r>
      <w:r w:rsidR="00CE5D5B" w:rsidRPr="008761FF">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lõige 2</w:t>
      </w:r>
      <w:r w:rsidR="00CE5D5B" w:rsidRPr="00CE5D5B">
        <w:rPr>
          <w:rFonts w:ascii="Times New Roman" w:hAnsi="Times New Roman" w:cs="Times New Roman"/>
          <w:kern w:val="2"/>
          <w:sz w:val="24"/>
          <w:szCs w:val="24"/>
          <w:vertAlign w:val="superscript"/>
        </w:rPr>
        <w:t xml:space="preserve">1 </w:t>
      </w:r>
      <w:r w:rsidR="00CE5D5B" w:rsidRPr="00CE5D5B">
        <w:rPr>
          <w:rFonts w:ascii="Times New Roman" w:hAnsi="Times New Roman" w:cs="Times New Roman"/>
          <w:kern w:val="2"/>
          <w:sz w:val="24"/>
          <w:szCs w:val="24"/>
        </w:rPr>
        <w:t>muudetakse ja sõnastatakse järgmiselt:</w:t>
      </w:r>
    </w:p>
    <w:p w14:paraId="761772FC" w14:textId="26EB4BC0" w:rsidR="00CE5D5B" w:rsidRPr="00CE5D5B" w:rsidRDefault="00CE5D5B" w:rsidP="00BE0548">
      <w:pPr>
        <w:spacing w:after="0" w:line="240" w:lineRule="auto"/>
        <w:contextualSpacing/>
        <w:jc w:val="both"/>
        <w:rPr>
          <w:rFonts w:ascii="Times New Roman" w:hAnsi="Times New Roman" w:cs="Times New Roman"/>
          <w:kern w:val="2"/>
          <w:sz w:val="24"/>
          <w:szCs w:val="24"/>
        </w:rPr>
      </w:pPr>
      <w:r w:rsidRPr="00CE5D5B">
        <w:rPr>
          <w:rFonts w:ascii="Times New Roman" w:hAnsi="Times New Roman" w:cs="Times New Roman"/>
          <w:kern w:val="2"/>
          <w:sz w:val="24"/>
          <w:szCs w:val="24"/>
        </w:rPr>
        <w:t>„(2</w:t>
      </w:r>
      <w:r w:rsidRPr="00CE5D5B">
        <w:rPr>
          <w:rFonts w:ascii="Times New Roman" w:hAnsi="Times New Roman" w:cs="Times New Roman"/>
          <w:kern w:val="2"/>
          <w:sz w:val="24"/>
          <w:szCs w:val="24"/>
          <w:vertAlign w:val="superscript"/>
        </w:rPr>
        <w:t>1</w:t>
      </w:r>
      <w:r w:rsidRPr="00CE5D5B">
        <w:rPr>
          <w:rFonts w:ascii="Times New Roman" w:hAnsi="Times New Roman" w:cs="Times New Roman"/>
          <w:kern w:val="2"/>
          <w:sz w:val="24"/>
          <w:szCs w:val="24"/>
        </w:rPr>
        <w:t xml:space="preserve">) Transpordiamet salvestab laevaliikluse korraldamise käigus kogutud elektroonilist informatsiooni. Kogutud informatsiooni säilitatakse vähemalt 30 päeva. </w:t>
      </w:r>
      <w:del w:id="79" w:author="Kärt Voor" w:date="2024-04-02T13:54:00Z">
        <w:r w:rsidRPr="00CE5D5B" w:rsidDel="005C37D2">
          <w:rPr>
            <w:rFonts w:ascii="Times New Roman" w:hAnsi="Times New Roman" w:cs="Times New Roman"/>
            <w:kern w:val="2"/>
            <w:sz w:val="24"/>
            <w:szCs w:val="24"/>
          </w:rPr>
          <w:delText xml:space="preserve">Salvestatud </w:delText>
        </w:r>
      </w:del>
      <w:ins w:id="80" w:author="Kärt Voor" w:date="2024-04-02T13:54:00Z">
        <w:r w:rsidR="005C37D2">
          <w:rPr>
            <w:rFonts w:ascii="Times New Roman" w:hAnsi="Times New Roman" w:cs="Times New Roman"/>
            <w:kern w:val="2"/>
            <w:sz w:val="24"/>
            <w:szCs w:val="24"/>
          </w:rPr>
          <w:t>Kogutud</w:t>
        </w:r>
        <w:r w:rsidR="005C37D2" w:rsidRPr="00CE5D5B">
          <w:rPr>
            <w:rFonts w:ascii="Times New Roman" w:hAnsi="Times New Roman" w:cs="Times New Roman"/>
            <w:kern w:val="2"/>
            <w:sz w:val="24"/>
            <w:szCs w:val="24"/>
          </w:rPr>
          <w:t xml:space="preserve"> </w:t>
        </w:r>
      </w:ins>
      <w:r w:rsidRPr="00CE5D5B">
        <w:rPr>
          <w:rFonts w:ascii="Times New Roman" w:hAnsi="Times New Roman" w:cs="Times New Roman"/>
          <w:kern w:val="2"/>
          <w:sz w:val="24"/>
          <w:szCs w:val="24"/>
        </w:rPr>
        <w:t xml:space="preserve">elektrooniline informatsioon on </w:t>
      </w:r>
      <w:ins w:id="81" w:author="Kärt Voor" w:date="2024-04-02T13:48:00Z">
        <w:r w:rsidR="002E749D">
          <w:rPr>
            <w:rFonts w:ascii="Times New Roman" w:hAnsi="Times New Roman" w:cs="Times New Roman"/>
            <w:kern w:val="2"/>
            <w:sz w:val="24"/>
            <w:szCs w:val="24"/>
          </w:rPr>
          <w:t xml:space="preserve">mõeldud </w:t>
        </w:r>
      </w:ins>
      <w:r w:rsidRPr="00CE5D5B">
        <w:rPr>
          <w:rFonts w:ascii="Times New Roman" w:hAnsi="Times New Roman" w:cs="Times New Roman"/>
          <w:kern w:val="2"/>
          <w:sz w:val="24"/>
          <w:szCs w:val="24"/>
        </w:rPr>
        <w:t>asutusesiseseks kasutamiseks.“;</w:t>
      </w:r>
    </w:p>
    <w:p w14:paraId="7CA3347D"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1C21A4DC" w14:textId="4654CA8C" w:rsidR="00CE5D5B" w:rsidRPr="00CE5D5B" w:rsidRDefault="00B607F6"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2</w:t>
      </w:r>
      <w:r w:rsidR="00CE5D5B" w:rsidRPr="008761FF">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w:t>
      </w:r>
      <w:r w:rsidR="00532D61">
        <w:rPr>
          <w:rFonts w:ascii="Times New Roman" w:hAnsi="Times New Roman" w:cs="Times New Roman"/>
          <w:kern w:val="2"/>
          <w:sz w:val="24"/>
          <w:szCs w:val="24"/>
        </w:rPr>
        <w:t>ke</w:t>
      </w:r>
      <w:r w:rsidR="00CE5D5B" w:rsidRPr="00CE5D5B">
        <w:rPr>
          <w:rFonts w:ascii="Times New Roman" w:hAnsi="Times New Roman" w:cs="Times New Roman"/>
          <w:kern w:val="2"/>
          <w:sz w:val="24"/>
          <w:szCs w:val="24"/>
        </w:rPr>
        <w:t xml:space="preserve"> 2</w:t>
      </w:r>
      <w:r w:rsidR="00CE5D5B" w:rsidRPr="00CE5D5B">
        <w:rPr>
          <w:rFonts w:ascii="Times New Roman" w:hAnsi="Times New Roman" w:cs="Times New Roman"/>
          <w:kern w:val="2"/>
          <w:sz w:val="24"/>
          <w:szCs w:val="24"/>
          <w:vertAlign w:val="superscript"/>
        </w:rPr>
        <w:t xml:space="preserve">3 </w:t>
      </w:r>
      <w:r w:rsidR="00532D61">
        <w:rPr>
          <w:rFonts w:ascii="Times New Roman" w:hAnsi="Times New Roman" w:cs="Times New Roman"/>
          <w:kern w:val="2"/>
          <w:sz w:val="24"/>
          <w:szCs w:val="24"/>
        </w:rPr>
        <w:t>teine lause tunnistatakse kehtetuks</w:t>
      </w:r>
      <w:r w:rsidR="00CE5D5B" w:rsidRPr="00CE5D5B">
        <w:rPr>
          <w:rFonts w:ascii="Times New Roman" w:hAnsi="Times New Roman" w:cs="Times New Roman"/>
          <w:kern w:val="2"/>
          <w:sz w:val="24"/>
          <w:szCs w:val="24"/>
        </w:rPr>
        <w:t>;</w:t>
      </w:r>
    </w:p>
    <w:p w14:paraId="51BE52BA"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4EC35C56" w14:textId="3DEB4922" w:rsidR="00CE5D5B" w:rsidRPr="00CE5D5B" w:rsidRDefault="00B607F6"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3</w:t>
      </w:r>
      <w:r w:rsidR="00CE5D5B" w:rsidRPr="008761FF">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täiendatakse </w:t>
      </w:r>
      <w:commentRangeStart w:id="82"/>
      <w:r w:rsidR="00CE5D5B" w:rsidRPr="00CE5D5B">
        <w:rPr>
          <w:rFonts w:ascii="Times New Roman" w:hAnsi="Times New Roman" w:cs="Times New Roman"/>
          <w:kern w:val="2"/>
          <w:sz w:val="24"/>
          <w:szCs w:val="24"/>
        </w:rPr>
        <w:t>lõikega 2</w:t>
      </w:r>
      <w:r w:rsidR="00CE5D5B" w:rsidRPr="00CE5D5B">
        <w:rPr>
          <w:rFonts w:ascii="Times New Roman" w:hAnsi="Times New Roman" w:cs="Times New Roman"/>
          <w:kern w:val="2"/>
          <w:sz w:val="24"/>
          <w:szCs w:val="24"/>
          <w:vertAlign w:val="superscript"/>
        </w:rPr>
        <w:t>5</w:t>
      </w:r>
      <w:r w:rsidR="00CE5D5B" w:rsidRPr="00CE5D5B">
        <w:rPr>
          <w:rFonts w:ascii="Times New Roman" w:hAnsi="Times New Roman" w:cs="Times New Roman"/>
          <w:kern w:val="2"/>
          <w:sz w:val="24"/>
          <w:szCs w:val="24"/>
        </w:rPr>
        <w:t xml:space="preserve"> </w:t>
      </w:r>
      <w:commentRangeEnd w:id="82"/>
      <w:r w:rsidR="00697B84">
        <w:rPr>
          <w:rStyle w:val="Kommentaariviide"/>
        </w:rPr>
        <w:commentReference w:id="82"/>
      </w:r>
      <w:r w:rsidR="00CE5D5B" w:rsidRPr="00CE5D5B">
        <w:rPr>
          <w:rFonts w:ascii="Times New Roman" w:hAnsi="Times New Roman" w:cs="Times New Roman"/>
          <w:kern w:val="2"/>
          <w:sz w:val="24"/>
          <w:szCs w:val="24"/>
        </w:rPr>
        <w:t>järgmises sõnastuses:</w:t>
      </w:r>
    </w:p>
    <w:p w14:paraId="7ACFA76B" w14:textId="1FFDBA2B" w:rsidR="00CE5D5B" w:rsidRDefault="00CE5D5B" w:rsidP="00BE0548">
      <w:pPr>
        <w:spacing w:after="0" w:line="240" w:lineRule="auto"/>
        <w:contextualSpacing/>
        <w:jc w:val="both"/>
        <w:rPr>
          <w:rFonts w:ascii="Times New Roman" w:hAnsi="Times New Roman" w:cs="Times New Roman"/>
          <w:kern w:val="2"/>
          <w:sz w:val="24"/>
          <w:szCs w:val="24"/>
        </w:rPr>
      </w:pPr>
      <w:r w:rsidRPr="00CE5D5B">
        <w:rPr>
          <w:rFonts w:ascii="Times New Roman" w:hAnsi="Times New Roman" w:cs="Times New Roman"/>
          <w:kern w:val="2"/>
          <w:sz w:val="24"/>
          <w:szCs w:val="24"/>
        </w:rPr>
        <w:t>„(2</w:t>
      </w:r>
      <w:r w:rsidRPr="00CE5D5B">
        <w:rPr>
          <w:rFonts w:ascii="Times New Roman" w:hAnsi="Times New Roman" w:cs="Times New Roman"/>
          <w:kern w:val="2"/>
          <w:sz w:val="24"/>
          <w:szCs w:val="24"/>
          <w:vertAlign w:val="superscript"/>
        </w:rPr>
        <w:t>5</w:t>
      </w:r>
      <w:r w:rsidRPr="00CE5D5B">
        <w:rPr>
          <w:rFonts w:ascii="Times New Roman" w:hAnsi="Times New Roman" w:cs="Times New Roman"/>
          <w:kern w:val="2"/>
          <w:sz w:val="24"/>
          <w:szCs w:val="24"/>
        </w:rPr>
        <w:t xml:space="preserve">) Käesoleva paragrahvi lõikes 1 nimetatud </w:t>
      </w:r>
      <w:r w:rsidR="003A515D">
        <w:rPr>
          <w:rFonts w:ascii="Times New Roman" w:hAnsi="Times New Roman" w:cs="Times New Roman"/>
          <w:kern w:val="2"/>
          <w:sz w:val="24"/>
          <w:szCs w:val="24"/>
        </w:rPr>
        <w:t>eesmärkide</w:t>
      </w:r>
      <w:r w:rsidRPr="00CE5D5B">
        <w:rPr>
          <w:rFonts w:ascii="Times New Roman" w:hAnsi="Times New Roman" w:cs="Times New Roman"/>
          <w:kern w:val="2"/>
          <w:sz w:val="24"/>
          <w:szCs w:val="24"/>
        </w:rPr>
        <w:t xml:space="preserve"> täitmiseks </w:t>
      </w:r>
      <w:commentRangeStart w:id="83"/>
      <w:r w:rsidRPr="00CE5D5B">
        <w:rPr>
          <w:rFonts w:ascii="Times New Roman" w:hAnsi="Times New Roman" w:cs="Times New Roman"/>
          <w:kern w:val="2"/>
          <w:sz w:val="24"/>
          <w:szCs w:val="24"/>
        </w:rPr>
        <w:t>edastab Transpordiamet vastavalt vajadusele teavet või soovitusi, hoiatusi ja juhiseid.“;</w:t>
      </w:r>
      <w:commentRangeEnd w:id="83"/>
      <w:r w:rsidR="00697B84">
        <w:rPr>
          <w:rStyle w:val="Kommentaariviide"/>
        </w:rPr>
        <w:commentReference w:id="83"/>
      </w:r>
    </w:p>
    <w:p w14:paraId="777DF0EF"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0D789C5D" w14:textId="04203B02" w:rsidR="00CE5D5B" w:rsidRPr="00CE5D5B" w:rsidRDefault="00B607F6" w:rsidP="00BE0548">
      <w:pPr>
        <w:spacing w:after="0" w:line="240" w:lineRule="auto"/>
        <w:contextualSpacing/>
        <w:jc w:val="both"/>
        <w:rPr>
          <w:rFonts w:ascii="Times New Roman" w:hAnsi="Times New Roman" w:cs="Times New Roman"/>
          <w:kern w:val="2"/>
          <w:sz w:val="24"/>
          <w:szCs w:val="24"/>
        </w:rPr>
      </w:pPr>
      <w:commentRangeStart w:id="84"/>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4</w:t>
      </w:r>
      <w:r w:rsidR="00CE5D5B" w:rsidRPr="008761FF">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lõikes 4 asendatakse sõna „operaatorina“ sõnaga „laevaliiklusjuhina“;</w:t>
      </w:r>
    </w:p>
    <w:p w14:paraId="671359C0"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6C66FCE7" w14:textId="611B6785" w:rsidR="00CE5D5B" w:rsidRPr="00CE5D5B" w:rsidRDefault="003F7A19"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5</w:t>
      </w:r>
      <w:r w:rsidR="00CE5D5B" w:rsidRPr="008761FF">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lõige 4</w:t>
      </w:r>
      <w:r w:rsidR="00CE5D5B" w:rsidRPr="00CE5D5B">
        <w:rPr>
          <w:rFonts w:ascii="Times New Roman" w:hAnsi="Times New Roman" w:cs="Times New Roman"/>
          <w:kern w:val="2"/>
          <w:sz w:val="24"/>
          <w:szCs w:val="24"/>
          <w:vertAlign w:val="superscript"/>
        </w:rPr>
        <w:t xml:space="preserve">1 </w:t>
      </w:r>
      <w:r w:rsidR="00CE5D5B" w:rsidRPr="00CE5D5B">
        <w:rPr>
          <w:rFonts w:ascii="Times New Roman" w:hAnsi="Times New Roman" w:cs="Times New Roman"/>
          <w:kern w:val="2"/>
          <w:sz w:val="24"/>
          <w:szCs w:val="24"/>
        </w:rPr>
        <w:t>muudetakse ja sõnastatakse järgmiselt:</w:t>
      </w:r>
    </w:p>
    <w:p w14:paraId="356EFC5F"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r w:rsidRPr="00CE5D5B">
        <w:rPr>
          <w:rFonts w:ascii="Times New Roman" w:hAnsi="Times New Roman" w:cs="Times New Roman"/>
          <w:kern w:val="2"/>
          <w:sz w:val="24"/>
          <w:szCs w:val="24"/>
        </w:rPr>
        <w:t>„(4</w:t>
      </w:r>
      <w:r w:rsidRPr="00CE5D5B">
        <w:rPr>
          <w:rFonts w:ascii="Times New Roman" w:hAnsi="Times New Roman" w:cs="Times New Roman"/>
          <w:kern w:val="2"/>
          <w:sz w:val="24"/>
          <w:szCs w:val="24"/>
          <w:vertAlign w:val="superscript"/>
        </w:rPr>
        <w:t>1</w:t>
      </w:r>
      <w:r w:rsidRPr="00CE5D5B">
        <w:rPr>
          <w:rFonts w:ascii="Times New Roman" w:hAnsi="Times New Roman" w:cs="Times New Roman"/>
          <w:kern w:val="2"/>
          <w:sz w:val="24"/>
          <w:szCs w:val="24"/>
        </w:rPr>
        <w:t>) Laevaliiklusjuhtide kvalifikatsiooniastmed on laevaliiklusjuht ja vanemlaevaliiklusjuht.“;</w:t>
      </w:r>
    </w:p>
    <w:p w14:paraId="7DD4A0EC"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612E8AD3" w14:textId="296F5B6C" w:rsidR="00CE5D5B" w:rsidRPr="00CE5D5B" w:rsidRDefault="0048733F"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6</w:t>
      </w:r>
      <w:r w:rsidR="00CE5D5B" w:rsidRPr="008761FF">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w:t>
      </w:r>
      <w:r w:rsidR="00F36EAA">
        <w:rPr>
          <w:rFonts w:ascii="Times New Roman" w:hAnsi="Times New Roman" w:cs="Times New Roman"/>
          <w:kern w:val="2"/>
          <w:sz w:val="24"/>
          <w:szCs w:val="24"/>
        </w:rPr>
        <w:t>get</w:t>
      </w:r>
      <w:r w:rsidR="00CE5D5B" w:rsidRPr="00CE5D5B">
        <w:rPr>
          <w:rFonts w:ascii="Times New Roman" w:hAnsi="Times New Roman" w:cs="Times New Roman"/>
          <w:kern w:val="2"/>
          <w:sz w:val="24"/>
          <w:szCs w:val="24"/>
        </w:rPr>
        <w:t>es 4</w:t>
      </w:r>
      <w:r w:rsidR="00CE5D5B" w:rsidRPr="00CE5D5B">
        <w:rPr>
          <w:rFonts w:ascii="Times New Roman" w:hAnsi="Times New Roman" w:cs="Times New Roman"/>
          <w:kern w:val="2"/>
          <w:sz w:val="24"/>
          <w:szCs w:val="24"/>
          <w:vertAlign w:val="superscript"/>
        </w:rPr>
        <w:t>2</w:t>
      </w:r>
      <w:r w:rsidR="00CE5D5B" w:rsidRPr="00CE5D5B">
        <w:rPr>
          <w:rFonts w:ascii="Times New Roman" w:hAnsi="Times New Roman" w:cs="Times New Roman"/>
          <w:kern w:val="2"/>
          <w:sz w:val="24"/>
          <w:szCs w:val="24"/>
        </w:rPr>
        <w:t xml:space="preserve">–7, </w:t>
      </w:r>
      <w:bookmarkStart w:id="85" w:name="_Hlk149556531"/>
      <w:r w:rsidR="00CE5D5B" w:rsidRPr="00CE5D5B">
        <w:rPr>
          <w:rFonts w:ascii="Times New Roman" w:hAnsi="Times New Roman" w:cs="Times New Roman"/>
          <w:kern w:val="2"/>
          <w:sz w:val="24"/>
          <w:szCs w:val="24"/>
        </w:rPr>
        <w:t>§ 52 lõigetes 1–4</w:t>
      </w:r>
      <w:r w:rsidR="00CF632A">
        <w:rPr>
          <w:rFonts w:ascii="Times New Roman" w:hAnsi="Times New Roman" w:cs="Times New Roman"/>
          <w:kern w:val="2"/>
          <w:sz w:val="24"/>
          <w:szCs w:val="24"/>
        </w:rPr>
        <w:t>,</w:t>
      </w:r>
      <w:r w:rsidR="00CE5D5B" w:rsidRPr="00CE5D5B">
        <w:rPr>
          <w:rFonts w:ascii="Times New Roman" w:hAnsi="Times New Roman" w:cs="Times New Roman"/>
          <w:kern w:val="2"/>
          <w:sz w:val="24"/>
          <w:szCs w:val="24"/>
        </w:rPr>
        <w:t xml:space="preserve"> § 53 lõigetes 3 ja 4</w:t>
      </w:r>
      <w:ins w:id="86" w:author="Kärt Voor" w:date="2024-04-02T14:11:00Z">
        <w:r w:rsidR="00EE2149">
          <w:rPr>
            <w:rFonts w:ascii="Times New Roman" w:hAnsi="Times New Roman" w:cs="Times New Roman"/>
            <w:kern w:val="2"/>
            <w:sz w:val="24"/>
            <w:szCs w:val="24"/>
          </w:rPr>
          <w:t xml:space="preserve">, </w:t>
        </w:r>
      </w:ins>
      <w:del w:id="87" w:author="Kärt Voor" w:date="2024-04-02T14:11:00Z">
        <w:r w:rsidR="00CF632A" w:rsidDel="00EE2149">
          <w:rPr>
            <w:rFonts w:ascii="Times New Roman" w:hAnsi="Times New Roman" w:cs="Times New Roman"/>
            <w:kern w:val="2"/>
            <w:sz w:val="24"/>
            <w:szCs w:val="24"/>
          </w:rPr>
          <w:delText xml:space="preserve"> ning</w:delText>
        </w:r>
      </w:del>
      <w:r w:rsidR="00CF632A">
        <w:rPr>
          <w:rFonts w:ascii="Times New Roman" w:hAnsi="Times New Roman" w:cs="Times New Roman"/>
          <w:kern w:val="2"/>
          <w:sz w:val="24"/>
          <w:szCs w:val="24"/>
        </w:rPr>
        <w:t xml:space="preserve"> § 59 lõikes </w:t>
      </w:r>
      <w:r w:rsidR="00CF632A" w:rsidRPr="00EE2149">
        <w:rPr>
          <w:rFonts w:ascii="Times New Roman" w:hAnsi="Times New Roman" w:cs="Times New Roman"/>
          <w:kern w:val="2"/>
          <w:sz w:val="24"/>
          <w:szCs w:val="24"/>
        </w:rPr>
        <w:t>7</w:t>
      </w:r>
      <w:r w:rsidR="00CE5D5B" w:rsidRPr="00EE2149">
        <w:rPr>
          <w:rFonts w:ascii="Times New Roman" w:hAnsi="Times New Roman" w:cs="Times New Roman"/>
          <w:kern w:val="2"/>
          <w:sz w:val="24"/>
          <w:szCs w:val="24"/>
          <w:rPrChange w:id="88" w:author="Kärt Voor" w:date="2024-04-02T14:11:00Z">
            <w:rPr>
              <w:rFonts w:ascii="Times New Roman" w:hAnsi="Times New Roman" w:cs="Times New Roman"/>
              <w:kern w:val="2"/>
              <w:sz w:val="24"/>
              <w:szCs w:val="24"/>
              <w:vertAlign w:val="superscript"/>
            </w:rPr>
          </w:rPrChange>
        </w:rPr>
        <w:t xml:space="preserve"> </w:t>
      </w:r>
      <w:bookmarkEnd w:id="85"/>
      <w:ins w:id="89" w:author="Kärt Voor" w:date="2024-04-02T14:11:00Z">
        <w:r w:rsidR="00EE2149" w:rsidRPr="00EE2149">
          <w:rPr>
            <w:rFonts w:ascii="Times New Roman" w:hAnsi="Times New Roman" w:cs="Times New Roman"/>
            <w:kern w:val="2"/>
            <w:sz w:val="24"/>
            <w:szCs w:val="24"/>
            <w:rPrChange w:id="90" w:author="Kärt Voor" w:date="2024-04-02T14:11:00Z">
              <w:rPr>
                <w:rFonts w:ascii="Times New Roman" w:hAnsi="Times New Roman" w:cs="Times New Roman"/>
                <w:kern w:val="2"/>
                <w:sz w:val="24"/>
                <w:szCs w:val="24"/>
                <w:vertAlign w:val="superscript"/>
              </w:rPr>
            </w:rPrChange>
          </w:rPr>
          <w:t>ning § 62 lõike 2 punktis 10</w:t>
        </w:r>
        <w:r w:rsidR="00EE2149">
          <w:rPr>
            <w:rFonts w:ascii="Times New Roman" w:hAnsi="Times New Roman" w:cs="Times New Roman"/>
            <w:kern w:val="2"/>
            <w:sz w:val="24"/>
            <w:szCs w:val="24"/>
            <w:vertAlign w:val="superscript"/>
          </w:rPr>
          <w:t xml:space="preserve"> </w:t>
        </w:r>
      </w:ins>
      <w:r w:rsidR="00CE5D5B" w:rsidRPr="00CE5D5B">
        <w:rPr>
          <w:rFonts w:ascii="Times New Roman" w:hAnsi="Times New Roman" w:cs="Times New Roman"/>
          <w:kern w:val="2"/>
          <w:sz w:val="24"/>
          <w:szCs w:val="24"/>
        </w:rPr>
        <w:t xml:space="preserve">asendatakse sõnad „laevaliikluse korraldamise süsteemi operaator“ </w:t>
      </w:r>
      <w:del w:id="91" w:author="Kärt Voor" w:date="2024-04-02T14:07:00Z">
        <w:r w:rsidR="00CE5D5B" w:rsidRPr="00CE5D5B" w:rsidDel="00EE2149">
          <w:rPr>
            <w:rFonts w:ascii="Times New Roman" w:hAnsi="Times New Roman" w:cs="Times New Roman"/>
            <w:kern w:val="2"/>
            <w:sz w:val="24"/>
            <w:szCs w:val="24"/>
          </w:rPr>
          <w:delText xml:space="preserve">vastavas käändes läbivalt </w:delText>
        </w:r>
      </w:del>
      <w:r w:rsidR="00CE5D5B" w:rsidRPr="00CE5D5B">
        <w:rPr>
          <w:rFonts w:ascii="Times New Roman" w:hAnsi="Times New Roman" w:cs="Times New Roman"/>
          <w:kern w:val="2"/>
          <w:sz w:val="24"/>
          <w:szCs w:val="24"/>
        </w:rPr>
        <w:t>sõnaga „laevaliiklusjuht“ vastavas käändes;</w:t>
      </w:r>
    </w:p>
    <w:p w14:paraId="51909BB1"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33B1A361" w14:textId="25E0046C" w:rsidR="00CE5D5B" w:rsidRPr="00CE5D5B" w:rsidRDefault="0048733F"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7</w:t>
      </w:r>
      <w:r w:rsidR="00CE5D5B" w:rsidRPr="008E30F9">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lõigetes 5 ja 6</w:t>
      </w:r>
      <w:ins w:id="92" w:author="Kärt Voor" w:date="2024-04-02T14:09:00Z">
        <w:r w:rsidR="00EE2149">
          <w:rPr>
            <w:rFonts w:ascii="Times New Roman" w:hAnsi="Times New Roman" w:cs="Times New Roman"/>
            <w:kern w:val="2"/>
            <w:sz w:val="24"/>
            <w:szCs w:val="24"/>
          </w:rPr>
          <w:t>,</w:t>
        </w:r>
      </w:ins>
      <w:r w:rsidR="00CE5D5B" w:rsidRPr="00CE5D5B">
        <w:rPr>
          <w:rFonts w:ascii="Times New Roman" w:hAnsi="Times New Roman" w:cs="Times New Roman"/>
          <w:kern w:val="2"/>
          <w:sz w:val="24"/>
          <w:szCs w:val="24"/>
        </w:rPr>
        <w:t xml:space="preserve"> </w:t>
      </w:r>
      <w:del w:id="93" w:author="Kärt Voor" w:date="2024-04-02T14:09:00Z">
        <w:r w:rsidR="00CE5D5B" w:rsidRPr="00CE5D5B" w:rsidDel="00EE2149">
          <w:rPr>
            <w:rFonts w:ascii="Times New Roman" w:hAnsi="Times New Roman" w:cs="Times New Roman"/>
            <w:kern w:val="2"/>
            <w:sz w:val="24"/>
            <w:szCs w:val="24"/>
          </w:rPr>
          <w:delText xml:space="preserve">ning </w:delText>
        </w:r>
      </w:del>
      <w:r w:rsidR="00CE5D5B" w:rsidRPr="00CE5D5B">
        <w:rPr>
          <w:rFonts w:ascii="Times New Roman" w:hAnsi="Times New Roman" w:cs="Times New Roman"/>
          <w:kern w:val="2"/>
          <w:sz w:val="24"/>
          <w:szCs w:val="24"/>
        </w:rPr>
        <w:t>§ 52 lõikes 4</w:t>
      </w:r>
      <w:ins w:id="94" w:author="Kärt Voor" w:date="2024-04-02T14:10:00Z">
        <w:r w:rsidR="00EE2149">
          <w:rPr>
            <w:rFonts w:ascii="Times New Roman" w:hAnsi="Times New Roman" w:cs="Times New Roman"/>
            <w:kern w:val="2"/>
            <w:sz w:val="24"/>
            <w:szCs w:val="24"/>
          </w:rPr>
          <w:t xml:space="preserve"> </w:t>
        </w:r>
      </w:ins>
      <w:ins w:id="95" w:author="Kärt Voor" w:date="2024-04-02T14:12:00Z">
        <w:r w:rsidR="00A06405">
          <w:rPr>
            <w:rFonts w:ascii="Times New Roman" w:hAnsi="Times New Roman" w:cs="Times New Roman"/>
            <w:kern w:val="2"/>
            <w:sz w:val="24"/>
            <w:szCs w:val="24"/>
          </w:rPr>
          <w:t>ning</w:t>
        </w:r>
      </w:ins>
      <w:ins w:id="96" w:author="Kärt Voor" w:date="2024-04-02T14:10:00Z">
        <w:r w:rsidR="00EE2149">
          <w:rPr>
            <w:rFonts w:ascii="Times New Roman" w:hAnsi="Times New Roman" w:cs="Times New Roman"/>
            <w:kern w:val="2"/>
            <w:sz w:val="24"/>
            <w:szCs w:val="24"/>
          </w:rPr>
          <w:t xml:space="preserve"> </w:t>
        </w:r>
      </w:ins>
      <w:ins w:id="97" w:author="Kärt Voor" w:date="2024-04-02T14:09:00Z">
        <w:r w:rsidR="00EE2149">
          <w:rPr>
            <w:rFonts w:ascii="Times New Roman" w:hAnsi="Times New Roman" w:cs="Times New Roman"/>
            <w:kern w:val="2"/>
            <w:sz w:val="24"/>
            <w:szCs w:val="24"/>
          </w:rPr>
          <w:t>§ 53 lõikes 3</w:t>
        </w:r>
      </w:ins>
      <w:r w:rsidR="00CE5D5B" w:rsidRPr="00CE5D5B">
        <w:rPr>
          <w:rFonts w:ascii="Times New Roman" w:hAnsi="Times New Roman" w:cs="Times New Roman"/>
          <w:kern w:val="2"/>
          <w:sz w:val="24"/>
          <w:szCs w:val="24"/>
        </w:rPr>
        <w:t xml:space="preserve"> asendatakse sõna „operaatori“ sõnaga „laevaliiklusjuhi“;</w:t>
      </w:r>
    </w:p>
    <w:p w14:paraId="40D57E0E"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5951B34E" w14:textId="1F3757C8" w:rsidR="00CE5D5B" w:rsidRPr="00CE5D5B" w:rsidRDefault="0048733F"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8</w:t>
      </w:r>
      <w:r w:rsidR="00CE5D5B" w:rsidRPr="006003F4">
        <w:rPr>
          <w:rFonts w:ascii="Times New Roman" w:hAnsi="Times New Roman" w:cs="Times New Roman"/>
          <w:b/>
          <w:bCs/>
          <w:kern w:val="2"/>
          <w:sz w:val="24"/>
          <w:szCs w:val="24"/>
        </w:rPr>
        <w:t>)</w:t>
      </w:r>
      <w:r w:rsidR="00CE5D5B" w:rsidRPr="00CE5D5B">
        <w:rPr>
          <w:rFonts w:ascii="Times New Roman" w:hAnsi="Times New Roman" w:cs="Times New Roman"/>
          <w:kern w:val="2"/>
          <w:sz w:val="24"/>
          <w:szCs w:val="24"/>
        </w:rPr>
        <w:t xml:space="preserve"> paragrahvi 51 lõikes 7 asendatakse sõna „vanemoperaatori“ sõnaga „vanemlaevaliiklusjuhi“;</w:t>
      </w:r>
      <w:commentRangeEnd w:id="84"/>
      <w:r w:rsidR="00EE2149">
        <w:rPr>
          <w:rStyle w:val="Kommentaariviide"/>
        </w:rPr>
        <w:commentReference w:id="84"/>
      </w:r>
    </w:p>
    <w:p w14:paraId="2E589778" w14:textId="77777777" w:rsidR="00CE5D5B" w:rsidRPr="00CE5D5B" w:rsidRDefault="00CE5D5B" w:rsidP="00BE0548">
      <w:pPr>
        <w:spacing w:after="0" w:line="240" w:lineRule="auto"/>
        <w:contextualSpacing/>
        <w:jc w:val="both"/>
        <w:rPr>
          <w:rFonts w:ascii="Times New Roman" w:hAnsi="Times New Roman" w:cs="Times New Roman"/>
          <w:kern w:val="2"/>
          <w:sz w:val="24"/>
          <w:szCs w:val="24"/>
        </w:rPr>
      </w:pPr>
    </w:p>
    <w:p w14:paraId="17B7B229" w14:textId="292F5598" w:rsidR="00CE5D5B" w:rsidRPr="001A4BAF" w:rsidRDefault="0048733F" w:rsidP="00BE0548">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4</w:t>
      </w:r>
      <w:r w:rsidR="00D57A68">
        <w:rPr>
          <w:rFonts w:ascii="Times New Roman" w:hAnsi="Times New Roman" w:cs="Times New Roman"/>
          <w:b/>
          <w:bCs/>
          <w:kern w:val="2"/>
          <w:sz w:val="24"/>
          <w:szCs w:val="24"/>
        </w:rPr>
        <w:t>9</w:t>
      </w:r>
      <w:r w:rsidR="006003F4" w:rsidRPr="001A4BAF">
        <w:rPr>
          <w:rFonts w:ascii="Times New Roman" w:hAnsi="Times New Roman" w:cs="Times New Roman"/>
          <w:b/>
          <w:bCs/>
          <w:kern w:val="2"/>
          <w:sz w:val="24"/>
          <w:szCs w:val="24"/>
        </w:rPr>
        <w:t>)</w:t>
      </w:r>
      <w:r w:rsidR="00CE5D5B" w:rsidRPr="001A4BAF">
        <w:rPr>
          <w:rFonts w:ascii="Times New Roman" w:hAnsi="Times New Roman" w:cs="Times New Roman"/>
          <w:kern w:val="2"/>
          <w:sz w:val="24"/>
          <w:szCs w:val="24"/>
        </w:rPr>
        <w:t xml:space="preserve"> paragrahvi 53 lõikes 4 </w:t>
      </w:r>
      <w:bookmarkStart w:id="98" w:name="_Hlk149556587"/>
      <w:r w:rsidR="00CE5D5B" w:rsidRPr="001A4BAF">
        <w:rPr>
          <w:rFonts w:ascii="Times New Roman" w:hAnsi="Times New Roman" w:cs="Times New Roman"/>
          <w:kern w:val="2"/>
          <w:sz w:val="24"/>
          <w:szCs w:val="24"/>
        </w:rPr>
        <w:t>asendatakse sõna „kaptenile“ sõnaga „laevajuhile</w:t>
      </w:r>
      <w:bookmarkEnd w:id="98"/>
      <w:r w:rsidR="00CE5D5B" w:rsidRPr="001A4BAF">
        <w:rPr>
          <w:rFonts w:ascii="Times New Roman" w:hAnsi="Times New Roman" w:cs="Times New Roman"/>
          <w:kern w:val="2"/>
          <w:sz w:val="24"/>
          <w:szCs w:val="24"/>
        </w:rPr>
        <w:t>“;</w:t>
      </w:r>
    </w:p>
    <w:p w14:paraId="6EF87842" w14:textId="77777777" w:rsidR="00CE5D5B" w:rsidRPr="001A4BAF" w:rsidRDefault="00CE5D5B" w:rsidP="00BE0548">
      <w:pPr>
        <w:spacing w:after="0" w:line="240" w:lineRule="auto"/>
        <w:contextualSpacing/>
        <w:jc w:val="both"/>
        <w:rPr>
          <w:rFonts w:ascii="Times New Roman" w:hAnsi="Times New Roman" w:cs="Times New Roman"/>
          <w:sz w:val="24"/>
          <w:szCs w:val="24"/>
        </w:rPr>
      </w:pPr>
    </w:p>
    <w:p w14:paraId="1736CEA2" w14:textId="72EB5577" w:rsidR="00041F6D" w:rsidRPr="001A4BAF" w:rsidRDefault="00D57A68"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50</w:t>
      </w:r>
      <w:r w:rsidR="00041F6D" w:rsidRPr="001A4BAF">
        <w:rPr>
          <w:rFonts w:ascii="Times New Roman" w:hAnsi="Times New Roman" w:cs="Times New Roman"/>
          <w:sz w:val="24"/>
          <w:szCs w:val="24"/>
        </w:rPr>
        <w:t>) paragrahvi 57</w:t>
      </w:r>
      <w:r w:rsidR="00041F6D" w:rsidRPr="001A4BAF">
        <w:rPr>
          <w:rFonts w:ascii="Times New Roman" w:hAnsi="Times New Roman" w:cs="Times New Roman"/>
          <w:sz w:val="24"/>
          <w:szCs w:val="24"/>
          <w:vertAlign w:val="superscript"/>
        </w:rPr>
        <w:t>1</w:t>
      </w:r>
      <w:r w:rsidR="00041F6D" w:rsidRPr="001A4BAF">
        <w:rPr>
          <w:rFonts w:ascii="Times New Roman" w:hAnsi="Times New Roman" w:cs="Times New Roman"/>
          <w:sz w:val="24"/>
          <w:szCs w:val="24"/>
        </w:rPr>
        <w:t xml:space="preserve"> täiendatakse lõikega 5</w:t>
      </w:r>
      <w:r w:rsidR="00041F6D" w:rsidRPr="001A4BAF">
        <w:rPr>
          <w:rFonts w:ascii="Times New Roman" w:hAnsi="Times New Roman" w:cs="Times New Roman"/>
          <w:sz w:val="24"/>
          <w:szCs w:val="24"/>
          <w:vertAlign w:val="superscript"/>
        </w:rPr>
        <w:t>1</w:t>
      </w:r>
      <w:r w:rsidR="00041F6D" w:rsidRPr="001A4BAF">
        <w:rPr>
          <w:rFonts w:ascii="Times New Roman" w:hAnsi="Times New Roman" w:cs="Times New Roman"/>
          <w:sz w:val="24"/>
          <w:szCs w:val="24"/>
        </w:rPr>
        <w:t xml:space="preserve"> järgmises sõnastuses:</w:t>
      </w:r>
    </w:p>
    <w:p w14:paraId="16E7AEF6" w14:textId="4D845700" w:rsidR="00CE5D5B" w:rsidRPr="003B699B" w:rsidRDefault="00041F6D" w:rsidP="00BE0548">
      <w:pPr>
        <w:spacing w:after="0" w:line="240" w:lineRule="auto"/>
        <w:contextualSpacing/>
        <w:jc w:val="both"/>
        <w:rPr>
          <w:rFonts w:ascii="Times New Roman" w:hAnsi="Times New Roman" w:cs="Times New Roman"/>
          <w:sz w:val="24"/>
          <w:szCs w:val="24"/>
        </w:rPr>
      </w:pPr>
      <w:r w:rsidRPr="001A4BAF">
        <w:rPr>
          <w:rFonts w:ascii="Times New Roman" w:hAnsi="Times New Roman" w:cs="Times New Roman"/>
          <w:sz w:val="24"/>
          <w:szCs w:val="24"/>
        </w:rPr>
        <w:t>„(5</w:t>
      </w:r>
      <w:r w:rsidRPr="001A4BAF">
        <w:rPr>
          <w:rFonts w:ascii="Times New Roman" w:hAnsi="Times New Roman" w:cs="Times New Roman"/>
          <w:sz w:val="24"/>
          <w:szCs w:val="24"/>
          <w:vertAlign w:val="superscript"/>
        </w:rPr>
        <w:t>1</w:t>
      </w:r>
      <w:r w:rsidRPr="001A4BAF">
        <w:rPr>
          <w:rFonts w:ascii="Times New Roman" w:hAnsi="Times New Roman" w:cs="Times New Roman"/>
          <w:sz w:val="24"/>
          <w:szCs w:val="24"/>
        </w:rPr>
        <w:t xml:space="preserve">) </w:t>
      </w:r>
      <w:bookmarkStart w:id="99" w:name="_Hlk146283111"/>
      <w:r w:rsidRPr="001A4BAF">
        <w:rPr>
          <w:rFonts w:ascii="Times New Roman" w:hAnsi="Times New Roman" w:cs="Times New Roman"/>
          <w:sz w:val="24"/>
          <w:szCs w:val="24"/>
        </w:rPr>
        <w:t xml:space="preserve">Käesoleva paragrahvi </w:t>
      </w:r>
      <w:commentRangeStart w:id="100"/>
      <w:r w:rsidRPr="001A4BAF">
        <w:rPr>
          <w:rFonts w:ascii="Times New Roman" w:hAnsi="Times New Roman" w:cs="Times New Roman"/>
          <w:sz w:val="24"/>
          <w:szCs w:val="24"/>
        </w:rPr>
        <w:t xml:space="preserve">lõigetes 3 ja 4 </w:t>
      </w:r>
      <w:commentRangeEnd w:id="100"/>
      <w:r w:rsidR="002B1BC7">
        <w:rPr>
          <w:rStyle w:val="Kommentaariviide"/>
        </w:rPr>
        <w:commentReference w:id="100"/>
      </w:r>
      <w:r w:rsidRPr="001A4BAF">
        <w:rPr>
          <w:rFonts w:ascii="Times New Roman" w:hAnsi="Times New Roman" w:cs="Times New Roman"/>
          <w:sz w:val="24"/>
          <w:szCs w:val="24"/>
        </w:rPr>
        <w:t xml:space="preserve">nimetatud lootsi juhendamisel sadama külastuse </w:t>
      </w:r>
      <w:r w:rsidRPr="00314945">
        <w:rPr>
          <w:rFonts w:ascii="Times New Roman" w:hAnsi="Times New Roman" w:cs="Times New Roman"/>
          <w:sz w:val="24"/>
          <w:szCs w:val="24"/>
        </w:rPr>
        <w:t>sooritamiseks</w:t>
      </w:r>
      <w:r w:rsidRPr="001A4BAF">
        <w:rPr>
          <w:rFonts w:ascii="Times New Roman" w:hAnsi="Times New Roman" w:cs="Times New Roman"/>
          <w:sz w:val="24"/>
          <w:szCs w:val="24"/>
        </w:rPr>
        <w:t xml:space="preserve"> tuleb esitada </w:t>
      </w:r>
      <w:r w:rsidRPr="003B699B">
        <w:rPr>
          <w:rFonts w:ascii="Times New Roman" w:hAnsi="Times New Roman" w:cs="Times New Roman"/>
          <w:sz w:val="24"/>
          <w:szCs w:val="24"/>
        </w:rPr>
        <w:t>lootsitellimus ja maksta lootsitasu kehtestatud tasumäärade järgi.“;</w:t>
      </w:r>
      <w:bookmarkEnd w:id="99"/>
    </w:p>
    <w:p w14:paraId="3660C383" w14:textId="77777777" w:rsidR="00F36EAA" w:rsidRPr="003B699B" w:rsidRDefault="00F36EAA" w:rsidP="00BE0548">
      <w:pPr>
        <w:spacing w:after="0" w:line="240" w:lineRule="auto"/>
        <w:contextualSpacing/>
        <w:jc w:val="both"/>
        <w:rPr>
          <w:rFonts w:ascii="Times New Roman" w:hAnsi="Times New Roman" w:cs="Times New Roman"/>
          <w:sz w:val="24"/>
          <w:szCs w:val="24"/>
        </w:rPr>
      </w:pPr>
    </w:p>
    <w:p w14:paraId="03E06EAB" w14:textId="6A0E6DBF" w:rsidR="00DD003B" w:rsidRPr="003B699B" w:rsidRDefault="001955D9" w:rsidP="00BE0548">
      <w:pPr>
        <w:spacing w:after="0" w:line="240" w:lineRule="auto"/>
        <w:contextualSpacing/>
        <w:jc w:val="both"/>
        <w:rPr>
          <w:rFonts w:ascii="Times New Roman" w:hAnsi="Times New Roman" w:cs="Times New Roman"/>
          <w:sz w:val="24"/>
          <w:szCs w:val="24"/>
        </w:rPr>
      </w:pPr>
      <w:bookmarkStart w:id="101" w:name="_Hlk149578108"/>
      <w:r>
        <w:rPr>
          <w:rFonts w:ascii="Times New Roman" w:hAnsi="Times New Roman" w:cs="Times New Roman"/>
          <w:b/>
          <w:bCs/>
          <w:sz w:val="24"/>
          <w:szCs w:val="24"/>
        </w:rPr>
        <w:t>5</w:t>
      </w:r>
      <w:r w:rsidR="00D57A68">
        <w:rPr>
          <w:rFonts w:ascii="Times New Roman" w:hAnsi="Times New Roman" w:cs="Times New Roman"/>
          <w:b/>
          <w:bCs/>
          <w:sz w:val="24"/>
          <w:szCs w:val="24"/>
        </w:rPr>
        <w:t>1</w:t>
      </w:r>
      <w:r w:rsidR="00DD003B" w:rsidRPr="003B699B">
        <w:rPr>
          <w:rFonts w:ascii="Times New Roman" w:hAnsi="Times New Roman" w:cs="Times New Roman"/>
          <w:sz w:val="24"/>
          <w:szCs w:val="24"/>
        </w:rPr>
        <w:t>) paragrahvi 58 lõike 2</w:t>
      </w:r>
      <w:r w:rsidR="00DD003B" w:rsidRPr="003B699B">
        <w:rPr>
          <w:rFonts w:ascii="Times New Roman" w:hAnsi="Times New Roman" w:cs="Times New Roman"/>
          <w:sz w:val="24"/>
          <w:szCs w:val="24"/>
          <w:vertAlign w:val="superscript"/>
        </w:rPr>
        <w:t>2</w:t>
      </w:r>
      <w:r w:rsidR="00DD003B" w:rsidRPr="003B699B">
        <w:rPr>
          <w:rFonts w:ascii="Times New Roman" w:hAnsi="Times New Roman" w:cs="Times New Roman"/>
          <w:sz w:val="24"/>
          <w:szCs w:val="24"/>
        </w:rPr>
        <w:t xml:space="preserve"> punktis 4 asendatakse sõna „lootsimispiirkonda“ </w:t>
      </w:r>
      <w:r w:rsidR="00D307DF" w:rsidRPr="003B699B">
        <w:rPr>
          <w:rFonts w:ascii="Times New Roman" w:hAnsi="Times New Roman" w:cs="Times New Roman"/>
          <w:sz w:val="24"/>
          <w:szCs w:val="24"/>
        </w:rPr>
        <w:t>sõnadega</w:t>
      </w:r>
      <w:r w:rsidR="0099191E" w:rsidRPr="003B699B">
        <w:rPr>
          <w:rFonts w:ascii="Times New Roman" w:hAnsi="Times New Roman" w:cs="Times New Roman"/>
          <w:sz w:val="24"/>
          <w:szCs w:val="24"/>
        </w:rPr>
        <w:t xml:space="preserve"> </w:t>
      </w:r>
      <w:r w:rsidR="00DD003B" w:rsidRPr="003B699B">
        <w:rPr>
          <w:rFonts w:ascii="Times New Roman" w:hAnsi="Times New Roman" w:cs="Times New Roman"/>
          <w:sz w:val="24"/>
          <w:szCs w:val="24"/>
        </w:rPr>
        <w:t>„kohustusliku lootsimise ala“;</w:t>
      </w:r>
    </w:p>
    <w:p w14:paraId="07CB2407" w14:textId="77777777" w:rsidR="00F36EAA" w:rsidRPr="003B699B" w:rsidRDefault="00F36EAA" w:rsidP="00BE0548">
      <w:pPr>
        <w:spacing w:after="0" w:line="240" w:lineRule="auto"/>
        <w:contextualSpacing/>
        <w:jc w:val="both"/>
        <w:rPr>
          <w:rFonts w:ascii="Times New Roman" w:hAnsi="Times New Roman" w:cs="Times New Roman"/>
          <w:sz w:val="24"/>
          <w:szCs w:val="24"/>
        </w:rPr>
      </w:pPr>
    </w:p>
    <w:p w14:paraId="2E793690" w14:textId="4695184B" w:rsidR="0084763B" w:rsidRPr="003B699B" w:rsidRDefault="00B607F6" w:rsidP="00BE0548">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5</w:t>
      </w:r>
      <w:r w:rsidR="00D57A68">
        <w:rPr>
          <w:rFonts w:ascii="Times New Roman" w:hAnsi="Times New Roman" w:cs="Times New Roman"/>
          <w:b/>
          <w:bCs/>
          <w:sz w:val="24"/>
          <w:szCs w:val="24"/>
        </w:rPr>
        <w:t>2</w:t>
      </w:r>
      <w:r w:rsidR="0084763B" w:rsidRPr="003B699B">
        <w:rPr>
          <w:rFonts w:ascii="Times New Roman" w:hAnsi="Times New Roman" w:cs="Times New Roman"/>
          <w:sz w:val="24"/>
          <w:szCs w:val="24"/>
        </w:rPr>
        <w:t>) paragrahvi 58</w:t>
      </w:r>
      <w:r w:rsidR="0084763B" w:rsidRPr="003B699B">
        <w:rPr>
          <w:rFonts w:ascii="Times New Roman" w:hAnsi="Times New Roman" w:cs="Times New Roman"/>
          <w:sz w:val="24"/>
          <w:szCs w:val="24"/>
          <w:vertAlign w:val="superscript"/>
        </w:rPr>
        <w:t>2</w:t>
      </w:r>
      <w:r w:rsidR="0084763B" w:rsidRPr="003B699B">
        <w:rPr>
          <w:rFonts w:ascii="Times New Roman" w:hAnsi="Times New Roman" w:cs="Times New Roman"/>
          <w:sz w:val="24"/>
          <w:szCs w:val="24"/>
        </w:rPr>
        <w:t xml:space="preserve"> täiendatakse lõikega 4</w:t>
      </w:r>
      <w:r w:rsidR="0084763B" w:rsidRPr="003B699B">
        <w:rPr>
          <w:rFonts w:ascii="Times New Roman" w:hAnsi="Times New Roman" w:cs="Times New Roman"/>
          <w:sz w:val="24"/>
          <w:szCs w:val="24"/>
          <w:vertAlign w:val="superscript"/>
        </w:rPr>
        <w:t>2</w:t>
      </w:r>
      <w:r w:rsidR="0084763B" w:rsidRPr="003B699B">
        <w:rPr>
          <w:rFonts w:ascii="Times New Roman" w:hAnsi="Times New Roman" w:cs="Times New Roman"/>
          <w:sz w:val="24"/>
          <w:szCs w:val="24"/>
        </w:rPr>
        <w:t xml:space="preserve"> järgmises sõnastuses:</w:t>
      </w:r>
    </w:p>
    <w:bookmarkEnd w:id="101"/>
    <w:p w14:paraId="45966F3E" w14:textId="325E6E87" w:rsidR="0024553B" w:rsidRPr="003B699B" w:rsidRDefault="0024553B" w:rsidP="00BE0548">
      <w:pPr>
        <w:spacing w:after="0" w:line="240" w:lineRule="auto"/>
        <w:contextualSpacing/>
        <w:jc w:val="both"/>
        <w:rPr>
          <w:rFonts w:ascii="Times New Roman" w:hAnsi="Times New Roman" w:cs="Times New Roman"/>
          <w:sz w:val="24"/>
          <w:szCs w:val="24"/>
        </w:rPr>
      </w:pPr>
      <w:r w:rsidRPr="003B699B">
        <w:rPr>
          <w:rFonts w:ascii="Times New Roman" w:hAnsi="Times New Roman" w:cs="Times New Roman"/>
          <w:sz w:val="24"/>
          <w:szCs w:val="24"/>
        </w:rPr>
        <w:t>„(4</w:t>
      </w:r>
      <w:r w:rsidRPr="003B699B">
        <w:rPr>
          <w:rFonts w:ascii="Times New Roman" w:hAnsi="Times New Roman" w:cs="Times New Roman"/>
          <w:sz w:val="24"/>
          <w:szCs w:val="24"/>
          <w:vertAlign w:val="superscript"/>
        </w:rPr>
        <w:t>2</w:t>
      </w:r>
      <w:r w:rsidRPr="003B699B">
        <w:rPr>
          <w:rFonts w:ascii="Times New Roman" w:hAnsi="Times New Roman" w:cs="Times New Roman"/>
          <w:sz w:val="24"/>
          <w:szCs w:val="24"/>
        </w:rPr>
        <w:t>) Kui lootsimispiirkonna sadama piirangu muutmiseks või kaotamiseks ei ol</w:t>
      </w:r>
      <w:commentRangeStart w:id="102"/>
      <w:r w:rsidRPr="003B699B">
        <w:rPr>
          <w:rFonts w:ascii="Times New Roman" w:hAnsi="Times New Roman" w:cs="Times New Roman"/>
          <w:sz w:val="24"/>
          <w:szCs w:val="24"/>
        </w:rPr>
        <w:t xml:space="preserve">e </w:t>
      </w:r>
      <w:ins w:id="103" w:author="Kärt Voor" w:date="2024-04-02T14:45:00Z">
        <w:r w:rsidR="00332F97">
          <w:rPr>
            <w:rFonts w:ascii="Times New Roman" w:hAnsi="Times New Roman" w:cs="Times New Roman"/>
            <w:sz w:val="24"/>
            <w:szCs w:val="24"/>
          </w:rPr>
          <w:t xml:space="preserve">merelootsil </w:t>
        </w:r>
        <w:commentRangeEnd w:id="102"/>
        <w:r w:rsidR="00332F97">
          <w:rPr>
            <w:rStyle w:val="Kommentaariviide"/>
          </w:rPr>
          <w:commentReference w:id="102"/>
        </w:r>
      </w:ins>
      <w:r w:rsidRPr="003B699B">
        <w:rPr>
          <w:rFonts w:ascii="Times New Roman" w:hAnsi="Times New Roman" w:cs="Times New Roman"/>
          <w:sz w:val="24"/>
          <w:szCs w:val="24"/>
        </w:rPr>
        <w:t xml:space="preserve">võimalik </w:t>
      </w:r>
      <w:r w:rsidR="005276F8">
        <w:rPr>
          <w:rFonts w:ascii="Times New Roman" w:hAnsi="Times New Roman" w:cs="Times New Roman"/>
          <w:sz w:val="24"/>
          <w:szCs w:val="24"/>
        </w:rPr>
        <w:t xml:space="preserve">lootsimist </w:t>
      </w:r>
      <w:r w:rsidRPr="003B699B">
        <w:rPr>
          <w:rFonts w:ascii="Times New Roman" w:hAnsi="Times New Roman" w:cs="Times New Roman"/>
          <w:sz w:val="24"/>
          <w:szCs w:val="24"/>
        </w:rPr>
        <w:t xml:space="preserve">praktiseerida käesoleva paragrahvi lõike 4 kohaselt </w:t>
      </w:r>
      <w:ins w:id="104" w:author="Kärt Voor" w:date="2024-04-02T14:41:00Z">
        <w:r w:rsidR="002241DB">
          <w:rPr>
            <w:rFonts w:ascii="Times New Roman" w:hAnsi="Times New Roman" w:cs="Times New Roman"/>
            <w:sz w:val="24"/>
            <w:szCs w:val="24"/>
          </w:rPr>
          <w:t xml:space="preserve">seda </w:t>
        </w:r>
      </w:ins>
      <w:r w:rsidRPr="003B699B">
        <w:rPr>
          <w:rFonts w:ascii="Times New Roman" w:hAnsi="Times New Roman" w:cs="Times New Roman"/>
          <w:sz w:val="24"/>
          <w:szCs w:val="24"/>
        </w:rPr>
        <w:t xml:space="preserve">sadamat külastavate laevade vähesuse või nende puudumise tõttu, võib </w:t>
      </w:r>
      <w:r w:rsidR="005276F8">
        <w:rPr>
          <w:rFonts w:ascii="Times New Roman" w:hAnsi="Times New Roman" w:cs="Times New Roman"/>
          <w:sz w:val="24"/>
          <w:szCs w:val="24"/>
        </w:rPr>
        <w:t>seda teha</w:t>
      </w:r>
      <w:r w:rsidR="00DB5EE1" w:rsidRPr="003B699B">
        <w:rPr>
          <w:rFonts w:ascii="Times New Roman" w:hAnsi="Times New Roman" w:cs="Times New Roman"/>
          <w:sz w:val="24"/>
          <w:szCs w:val="24"/>
        </w:rPr>
        <w:t xml:space="preserve"> mereõppeasutuse</w:t>
      </w:r>
      <w:r w:rsidR="00634312" w:rsidRPr="003B699B">
        <w:rPr>
          <w:rFonts w:ascii="Times New Roman" w:hAnsi="Times New Roman" w:cs="Times New Roman"/>
          <w:sz w:val="24"/>
          <w:szCs w:val="24"/>
        </w:rPr>
        <w:t>s</w:t>
      </w:r>
      <w:r w:rsidRPr="003B699B">
        <w:rPr>
          <w:rFonts w:ascii="Times New Roman" w:hAnsi="Times New Roman" w:cs="Times New Roman"/>
          <w:sz w:val="24"/>
          <w:szCs w:val="24"/>
        </w:rPr>
        <w:t xml:space="preserve"> </w:t>
      </w:r>
      <w:commentRangeStart w:id="105"/>
      <w:r w:rsidRPr="003B699B">
        <w:rPr>
          <w:rFonts w:ascii="Times New Roman" w:hAnsi="Times New Roman" w:cs="Times New Roman"/>
          <w:sz w:val="24"/>
          <w:szCs w:val="24"/>
        </w:rPr>
        <w:t>valmendil</w:t>
      </w:r>
      <w:commentRangeEnd w:id="105"/>
      <w:r w:rsidR="00367DFB">
        <w:rPr>
          <w:rStyle w:val="Kommentaariviide"/>
        </w:rPr>
        <w:commentReference w:id="105"/>
      </w:r>
      <w:r w:rsidRPr="003B699B">
        <w:rPr>
          <w:rFonts w:ascii="Times New Roman" w:hAnsi="Times New Roman" w:cs="Times New Roman"/>
          <w:sz w:val="24"/>
          <w:szCs w:val="24"/>
        </w:rPr>
        <w:t xml:space="preserve">. </w:t>
      </w:r>
      <w:del w:id="106" w:author="Kärt Voor" w:date="2024-04-02T14:42:00Z">
        <w:r w:rsidRPr="003B699B" w:rsidDel="002241DB">
          <w:rPr>
            <w:rFonts w:ascii="Times New Roman" w:hAnsi="Times New Roman" w:cs="Times New Roman"/>
            <w:sz w:val="24"/>
            <w:szCs w:val="24"/>
          </w:rPr>
          <w:delText xml:space="preserve">Sellisel juhul tuleb </w:delText>
        </w:r>
      </w:del>
      <w:ins w:id="107" w:author="Kärt Voor" w:date="2024-04-02T14:42:00Z">
        <w:r w:rsidR="002241DB">
          <w:rPr>
            <w:rFonts w:ascii="Times New Roman" w:hAnsi="Times New Roman" w:cs="Times New Roman"/>
            <w:sz w:val="24"/>
            <w:szCs w:val="24"/>
          </w:rPr>
          <w:t>V</w:t>
        </w:r>
      </w:ins>
      <w:del w:id="108" w:author="Kärt Voor" w:date="2024-04-02T14:42:00Z">
        <w:r w:rsidRPr="003B699B" w:rsidDel="002241DB">
          <w:rPr>
            <w:rFonts w:ascii="Times New Roman" w:hAnsi="Times New Roman" w:cs="Times New Roman"/>
            <w:sz w:val="24"/>
            <w:szCs w:val="24"/>
          </w:rPr>
          <w:delText>v</w:delText>
        </w:r>
      </w:del>
      <w:r w:rsidRPr="003B699B">
        <w:rPr>
          <w:rFonts w:ascii="Times New Roman" w:hAnsi="Times New Roman" w:cs="Times New Roman"/>
          <w:sz w:val="24"/>
          <w:szCs w:val="24"/>
        </w:rPr>
        <w:t xml:space="preserve">almendil </w:t>
      </w:r>
      <w:ins w:id="109" w:author="Kärt Voor" w:date="2024-04-02T14:42:00Z">
        <w:r w:rsidR="002241DB">
          <w:rPr>
            <w:rFonts w:ascii="Times New Roman" w:hAnsi="Times New Roman" w:cs="Times New Roman"/>
            <w:sz w:val="24"/>
            <w:szCs w:val="24"/>
          </w:rPr>
          <w:t xml:space="preserve">tuleb </w:t>
        </w:r>
      </w:ins>
      <w:r w:rsidRPr="003B699B">
        <w:rPr>
          <w:rFonts w:ascii="Times New Roman" w:hAnsi="Times New Roman" w:cs="Times New Roman"/>
          <w:sz w:val="24"/>
          <w:szCs w:val="24"/>
        </w:rPr>
        <w:t>praktiseerida vähemalt kümne kor</w:t>
      </w:r>
      <w:r w:rsidR="005276F8">
        <w:rPr>
          <w:rFonts w:ascii="Times New Roman" w:hAnsi="Times New Roman" w:cs="Times New Roman"/>
          <w:sz w:val="24"/>
          <w:szCs w:val="24"/>
        </w:rPr>
        <w:t>da</w:t>
      </w:r>
      <w:r w:rsidRPr="003B699B">
        <w:rPr>
          <w:rFonts w:ascii="Times New Roman" w:hAnsi="Times New Roman" w:cs="Times New Roman"/>
          <w:sz w:val="24"/>
          <w:szCs w:val="24"/>
        </w:rPr>
        <w:t xml:space="preserve"> ja sooritada </w:t>
      </w:r>
      <w:del w:id="110" w:author="Kärt Voor" w:date="2024-04-02T14:42:00Z">
        <w:r w:rsidRPr="003B699B" w:rsidDel="002241DB">
          <w:rPr>
            <w:rFonts w:ascii="Times New Roman" w:hAnsi="Times New Roman" w:cs="Times New Roman"/>
            <w:sz w:val="24"/>
            <w:szCs w:val="24"/>
          </w:rPr>
          <w:delText xml:space="preserve">lisaks </w:delText>
        </w:r>
      </w:del>
      <w:r w:rsidRPr="003B699B">
        <w:rPr>
          <w:rFonts w:ascii="Times New Roman" w:hAnsi="Times New Roman" w:cs="Times New Roman"/>
          <w:sz w:val="24"/>
          <w:szCs w:val="24"/>
        </w:rPr>
        <w:t>kvalifikatsioonieksam asjaomase sadama jaoks.“;</w:t>
      </w:r>
    </w:p>
    <w:p w14:paraId="11813F43" w14:textId="77777777" w:rsidR="00F36EAA" w:rsidRPr="003B699B" w:rsidRDefault="00F36EAA" w:rsidP="00BE0548">
      <w:pPr>
        <w:spacing w:after="0" w:line="240" w:lineRule="auto"/>
        <w:contextualSpacing/>
        <w:jc w:val="both"/>
        <w:rPr>
          <w:rFonts w:ascii="Times New Roman" w:hAnsi="Times New Roman" w:cs="Times New Roman"/>
          <w:sz w:val="24"/>
          <w:szCs w:val="24"/>
        </w:rPr>
      </w:pPr>
    </w:p>
    <w:p w14:paraId="31F76B2A" w14:textId="348A7811" w:rsidR="002C5CD5" w:rsidRPr="002A0D58" w:rsidRDefault="00B607F6" w:rsidP="00BE0548">
      <w:pPr>
        <w:spacing w:after="0" w:line="240" w:lineRule="auto"/>
        <w:contextualSpacing/>
        <w:rPr>
          <w:rFonts w:ascii="Times New Roman" w:hAnsi="Times New Roman" w:cs="Times New Roman"/>
          <w:sz w:val="24"/>
          <w:szCs w:val="24"/>
        </w:rPr>
      </w:pPr>
      <w:r w:rsidRPr="002A0D58">
        <w:rPr>
          <w:rFonts w:ascii="Times New Roman" w:hAnsi="Times New Roman" w:cs="Times New Roman"/>
          <w:b/>
          <w:bCs/>
          <w:sz w:val="24"/>
          <w:szCs w:val="24"/>
        </w:rPr>
        <w:t>5</w:t>
      </w:r>
      <w:r w:rsidR="00D57A68">
        <w:rPr>
          <w:rFonts w:ascii="Times New Roman" w:hAnsi="Times New Roman" w:cs="Times New Roman"/>
          <w:b/>
          <w:bCs/>
          <w:sz w:val="24"/>
          <w:szCs w:val="24"/>
        </w:rPr>
        <w:t>3</w:t>
      </w:r>
      <w:r w:rsidR="002C5CD5" w:rsidRPr="002A0D58">
        <w:rPr>
          <w:rFonts w:ascii="Times New Roman" w:hAnsi="Times New Roman" w:cs="Times New Roman"/>
          <w:sz w:val="24"/>
          <w:szCs w:val="24"/>
        </w:rPr>
        <w:t xml:space="preserve"> paragrahvi 58</w:t>
      </w:r>
      <w:r w:rsidR="002C5CD5" w:rsidRPr="002A0D58">
        <w:rPr>
          <w:rFonts w:ascii="Times New Roman" w:hAnsi="Times New Roman" w:cs="Times New Roman"/>
          <w:sz w:val="24"/>
          <w:szCs w:val="24"/>
          <w:vertAlign w:val="superscript"/>
        </w:rPr>
        <w:t>5</w:t>
      </w:r>
      <w:r w:rsidR="002C5CD5" w:rsidRPr="002A0D58">
        <w:rPr>
          <w:rFonts w:ascii="Times New Roman" w:hAnsi="Times New Roman" w:cs="Times New Roman"/>
          <w:sz w:val="24"/>
          <w:szCs w:val="24"/>
        </w:rPr>
        <w:t xml:space="preserve"> punktid 2–</w:t>
      </w:r>
      <w:r w:rsidR="003C612D" w:rsidRPr="002A0D58">
        <w:rPr>
          <w:rFonts w:ascii="Times New Roman" w:hAnsi="Times New Roman" w:cs="Times New Roman"/>
          <w:sz w:val="24"/>
          <w:szCs w:val="24"/>
        </w:rPr>
        <w:t>3</w:t>
      </w:r>
      <w:r w:rsidR="002C5CD5" w:rsidRPr="002A0D58">
        <w:rPr>
          <w:rFonts w:ascii="Times New Roman" w:hAnsi="Times New Roman" w:cs="Times New Roman"/>
          <w:sz w:val="24"/>
          <w:szCs w:val="24"/>
        </w:rPr>
        <w:t xml:space="preserve"> muudetakse ning sõnastatakse järgmiselt:</w:t>
      </w:r>
    </w:p>
    <w:p w14:paraId="7BD6FCC0" w14:textId="6734BFDA" w:rsidR="002C5CD5" w:rsidRPr="002A0D58" w:rsidRDefault="002C5CD5" w:rsidP="00B416FF">
      <w:pPr>
        <w:spacing w:after="0" w:line="240" w:lineRule="auto"/>
        <w:contextualSpacing/>
        <w:jc w:val="both"/>
        <w:rPr>
          <w:rFonts w:ascii="Times New Roman" w:hAnsi="Times New Roman" w:cs="Times New Roman"/>
          <w:sz w:val="24"/>
          <w:szCs w:val="24"/>
        </w:rPr>
      </w:pPr>
      <w:r w:rsidRPr="002A0D58">
        <w:rPr>
          <w:rFonts w:ascii="Times New Roman" w:hAnsi="Times New Roman" w:cs="Times New Roman"/>
          <w:sz w:val="24"/>
          <w:szCs w:val="24"/>
        </w:rPr>
        <w:t>„2) esitama Transpordiametile lootsi kutsetunnistuse saamiseks</w:t>
      </w:r>
      <w:r w:rsidR="00D12834" w:rsidRPr="002A0D58">
        <w:rPr>
          <w:rFonts w:ascii="Times New Roman" w:hAnsi="Times New Roman" w:cs="Times New Roman"/>
          <w:sz w:val="24"/>
          <w:szCs w:val="24"/>
        </w:rPr>
        <w:t xml:space="preserve"> lootsi või lootsikandidaadi </w:t>
      </w:r>
      <w:commentRangeStart w:id="111"/>
      <w:r w:rsidR="00A12215" w:rsidRPr="002A0D58">
        <w:rPr>
          <w:rFonts w:ascii="Times New Roman" w:hAnsi="Times New Roman" w:cs="Times New Roman"/>
          <w:sz w:val="24"/>
          <w:szCs w:val="24"/>
        </w:rPr>
        <w:t xml:space="preserve">allkirjastatud </w:t>
      </w:r>
      <w:r w:rsidR="00EA1308" w:rsidRPr="002A0D58">
        <w:rPr>
          <w:rFonts w:ascii="Times New Roman" w:hAnsi="Times New Roman" w:cs="Times New Roman"/>
          <w:sz w:val="24"/>
          <w:szCs w:val="24"/>
        </w:rPr>
        <w:t>taotluse</w:t>
      </w:r>
      <w:r w:rsidR="00D12834" w:rsidRPr="002A0D58">
        <w:rPr>
          <w:rFonts w:ascii="Times New Roman" w:hAnsi="Times New Roman" w:cs="Times New Roman"/>
          <w:sz w:val="24"/>
          <w:szCs w:val="24"/>
        </w:rPr>
        <w:t>,</w:t>
      </w:r>
      <w:r w:rsidR="00DC3C5E" w:rsidRPr="002A0D58">
        <w:rPr>
          <w:rFonts w:ascii="Times New Roman" w:hAnsi="Times New Roman" w:cs="Times New Roman"/>
          <w:sz w:val="24"/>
          <w:szCs w:val="24"/>
        </w:rPr>
        <w:t xml:space="preserve"> </w:t>
      </w:r>
      <w:r w:rsidRPr="002A0D58">
        <w:rPr>
          <w:rFonts w:ascii="Times New Roman" w:hAnsi="Times New Roman" w:cs="Times New Roman"/>
          <w:sz w:val="24"/>
          <w:szCs w:val="24"/>
        </w:rPr>
        <w:t>käesoleva seaduse</w:t>
      </w:r>
      <w:r w:rsidR="00B64F50" w:rsidRPr="002A0D58">
        <w:rPr>
          <w:rFonts w:ascii="Times New Roman" w:hAnsi="Times New Roman" w:cs="Times New Roman"/>
          <w:sz w:val="24"/>
          <w:szCs w:val="24"/>
        </w:rPr>
        <w:t xml:space="preserve"> </w:t>
      </w:r>
      <w:r w:rsidRPr="002A0D58">
        <w:rPr>
          <w:rFonts w:ascii="Times New Roman" w:hAnsi="Times New Roman" w:cs="Times New Roman"/>
          <w:sz w:val="24"/>
          <w:szCs w:val="24"/>
        </w:rPr>
        <w:t>§ 58</w:t>
      </w:r>
      <w:r w:rsidRPr="002A0D58">
        <w:rPr>
          <w:rFonts w:ascii="Times New Roman" w:hAnsi="Times New Roman" w:cs="Times New Roman"/>
          <w:sz w:val="24"/>
          <w:szCs w:val="24"/>
          <w:vertAlign w:val="superscript"/>
        </w:rPr>
        <w:t>1</w:t>
      </w:r>
      <w:r w:rsidRPr="002A0D58">
        <w:rPr>
          <w:rFonts w:ascii="Times New Roman" w:hAnsi="Times New Roman" w:cs="Times New Roman"/>
          <w:sz w:val="24"/>
          <w:szCs w:val="24"/>
        </w:rPr>
        <w:t xml:space="preserve"> lõigetes </w:t>
      </w:r>
      <w:r w:rsidR="00C87578" w:rsidRPr="002A0D58">
        <w:rPr>
          <w:rFonts w:ascii="Times New Roman" w:hAnsi="Times New Roman" w:cs="Times New Roman"/>
          <w:sz w:val="24"/>
          <w:szCs w:val="24"/>
        </w:rPr>
        <w:t>1</w:t>
      </w:r>
      <w:r w:rsidRPr="002A0D58">
        <w:rPr>
          <w:rFonts w:ascii="Times New Roman" w:hAnsi="Times New Roman" w:cs="Times New Roman"/>
          <w:sz w:val="24"/>
          <w:szCs w:val="24"/>
        </w:rPr>
        <w:t>–5 ja § 58</w:t>
      </w:r>
      <w:r w:rsidRPr="002A0D58">
        <w:rPr>
          <w:rFonts w:ascii="Times New Roman" w:hAnsi="Times New Roman" w:cs="Times New Roman"/>
          <w:sz w:val="24"/>
          <w:szCs w:val="24"/>
          <w:vertAlign w:val="superscript"/>
        </w:rPr>
        <w:t>2</w:t>
      </w:r>
      <w:r w:rsidRPr="002A0D58">
        <w:rPr>
          <w:rFonts w:ascii="Times New Roman" w:hAnsi="Times New Roman" w:cs="Times New Roman"/>
          <w:sz w:val="24"/>
          <w:szCs w:val="24"/>
        </w:rPr>
        <w:t xml:space="preserve"> lõigetes 2–</w:t>
      </w:r>
      <w:commentRangeStart w:id="112"/>
      <w:r w:rsidR="0026135C" w:rsidRPr="002A0D58">
        <w:rPr>
          <w:rFonts w:ascii="Times New Roman" w:hAnsi="Times New Roman" w:cs="Times New Roman"/>
          <w:sz w:val="24"/>
          <w:szCs w:val="24"/>
        </w:rPr>
        <w:t>4</w:t>
      </w:r>
      <w:r w:rsidR="003F481A" w:rsidRPr="002A0D58">
        <w:rPr>
          <w:rFonts w:ascii="Times New Roman" w:hAnsi="Times New Roman" w:cs="Times New Roman"/>
          <w:sz w:val="24"/>
          <w:szCs w:val="24"/>
          <w:vertAlign w:val="superscript"/>
        </w:rPr>
        <w:t>1</w:t>
      </w:r>
      <w:commentRangeEnd w:id="112"/>
      <w:r w:rsidR="00332F97">
        <w:rPr>
          <w:rStyle w:val="Kommentaariviide"/>
        </w:rPr>
        <w:commentReference w:id="112"/>
      </w:r>
      <w:r w:rsidRPr="002A0D58">
        <w:rPr>
          <w:rFonts w:ascii="Times New Roman" w:hAnsi="Times New Roman" w:cs="Times New Roman"/>
          <w:sz w:val="24"/>
          <w:szCs w:val="24"/>
        </w:rPr>
        <w:t xml:space="preserve"> nimetatud lootsimiste või töökogemuse tõendamiseks vajalikud dokumendid</w:t>
      </w:r>
      <w:r w:rsidR="00C87578" w:rsidRPr="002A0D58">
        <w:rPr>
          <w:rFonts w:ascii="Times New Roman" w:hAnsi="Times New Roman" w:cs="Times New Roman"/>
          <w:sz w:val="24"/>
          <w:szCs w:val="24"/>
        </w:rPr>
        <w:t xml:space="preserve">, kui need ei ole kättesaadavad Transpordiameti </w:t>
      </w:r>
      <w:commentRangeStart w:id="113"/>
      <w:r w:rsidR="00C87578" w:rsidRPr="002A0D58">
        <w:rPr>
          <w:rFonts w:ascii="Times New Roman" w:hAnsi="Times New Roman" w:cs="Times New Roman"/>
          <w:sz w:val="24"/>
          <w:szCs w:val="24"/>
        </w:rPr>
        <w:t xml:space="preserve">peetavast andmekogust, </w:t>
      </w:r>
      <w:commentRangeEnd w:id="113"/>
      <w:r w:rsidR="00332F97">
        <w:rPr>
          <w:rStyle w:val="Kommentaariviide"/>
        </w:rPr>
        <w:commentReference w:id="113"/>
      </w:r>
      <w:r w:rsidR="00D94807" w:rsidRPr="002A0D58">
        <w:rPr>
          <w:rFonts w:ascii="Times New Roman" w:hAnsi="Times New Roman" w:cs="Times New Roman"/>
          <w:sz w:val="24"/>
          <w:szCs w:val="24"/>
        </w:rPr>
        <w:t xml:space="preserve">ning avamerelootsi kutsetunnistuse taotlemisel </w:t>
      </w:r>
      <w:r w:rsidR="00B416FF" w:rsidRPr="002A0D58">
        <w:rPr>
          <w:rFonts w:ascii="Times New Roman" w:hAnsi="Times New Roman" w:cs="Times New Roman"/>
          <w:sz w:val="24"/>
          <w:szCs w:val="24"/>
        </w:rPr>
        <w:t>mereõppeasutuse väljastatud tunnistus</w:t>
      </w:r>
      <w:r w:rsidR="00995D5F" w:rsidRPr="002A0D58">
        <w:rPr>
          <w:rFonts w:ascii="Times New Roman" w:hAnsi="Times New Roman" w:cs="Times New Roman"/>
          <w:sz w:val="24"/>
          <w:szCs w:val="24"/>
        </w:rPr>
        <w:t>e</w:t>
      </w:r>
      <w:r w:rsidR="00B416FF" w:rsidRPr="002A0D58">
        <w:rPr>
          <w:rFonts w:ascii="Times New Roman" w:hAnsi="Times New Roman" w:cs="Times New Roman"/>
          <w:sz w:val="24"/>
          <w:szCs w:val="24"/>
        </w:rPr>
        <w:t xml:space="preserve"> Läänemere riikide lootsikomisjoni (BPAC) mudelkursusele vastava avamerelootsi õppekava läbimise kohta ning </w:t>
      </w:r>
      <w:r w:rsidR="00B02C92" w:rsidRPr="002A0D58">
        <w:rPr>
          <w:rFonts w:ascii="Times New Roman" w:hAnsi="Times New Roman" w:cs="Times New Roman"/>
          <w:sz w:val="24"/>
          <w:szCs w:val="24"/>
        </w:rPr>
        <w:t>1978. aasta m</w:t>
      </w:r>
      <w:r w:rsidR="00B416FF" w:rsidRPr="002A0D58">
        <w:rPr>
          <w:rFonts w:ascii="Times New Roman" w:hAnsi="Times New Roman" w:cs="Times New Roman"/>
          <w:sz w:val="24"/>
          <w:szCs w:val="24"/>
        </w:rPr>
        <w:t>eremeeste väljaõppe, diplomeerimise ja vahiteenistuse aluste rahvusvahelise konventsiooni</w:t>
      </w:r>
      <w:r w:rsidR="00B02C92" w:rsidRPr="002A0D58">
        <w:rPr>
          <w:rFonts w:ascii="Times New Roman" w:hAnsi="Times New Roman" w:cs="Times New Roman"/>
          <w:sz w:val="24"/>
          <w:szCs w:val="24"/>
        </w:rPr>
        <w:t xml:space="preserve"> </w:t>
      </w:r>
      <w:r w:rsidR="00B416FF" w:rsidRPr="002A0D58">
        <w:rPr>
          <w:rFonts w:ascii="Times New Roman" w:hAnsi="Times New Roman" w:cs="Times New Roman"/>
          <w:sz w:val="24"/>
          <w:szCs w:val="24"/>
        </w:rPr>
        <w:t>koodeksi A osa jaotise A-V/4-1</w:t>
      </w:r>
      <w:r w:rsidR="00B02C92" w:rsidRPr="002A0D58">
        <w:rPr>
          <w:rFonts w:ascii="Times New Roman" w:hAnsi="Times New Roman" w:cs="Times New Roman"/>
          <w:sz w:val="24"/>
          <w:szCs w:val="24"/>
        </w:rPr>
        <w:t xml:space="preserve"> </w:t>
      </w:r>
      <w:r w:rsidR="00B416FF" w:rsidRPr="002A0D58">
        <w:rPr>
          <w:rFonts w:ascii="Times New Roman" w:hAnsi="Times New Roman" w:cs="Times New Roman"/>
          <w:sz w:val="24"/>
          <w:szCs w:val="24"/>
        </w:rPr>
        <w:t>koha</w:t>
      </w:r>
      <w:r w:rsidR="00995D5F" w:rsidRPr="002A0D58">
        <w:rPr>
          <w:rFonts w:ascii="Times New Roman" w:hAnsi="Times New Roman" w:cs="Times New Roman"/>
          <w:sz w:val="24"/>
          <w:szCs w:val="24"/>
        </w:rPr>
        <w:t>s</w:t>
      </w:r>
      <w:r w:rsidR="00B416FF" w:rsidRPr="002A0D58">
        <w:rPr>
          <w:rFonts w:ascii="Times New Roman" w:hAnsi="Times New Roman" w:cs="Times New Roman"/>
          <w:sz w:val="24"/>
          <w:szCs w:val="24"/>
        </w:rPr>
        <w:t>e polaarvetes tegutsevate laevade alase põhiväljaõppe läbimise tunnistus</w:t>
      </w:r>
      <w:r w:rsidR="00995D5F" w:rsidRPr="002A0D58">
        <w:rPr>
          <w:rFonts w:ascii="Times New Roman" w:hAnsi="Times New Roman" w:cs="Times New Roman"/>
          <w:sz w:val="24"/>
          <w:szCs w:val="24"/>
        </w:rPr>
        <w:t>e</w:t>
      </w:r>
      <w:r w:rsidR="00B416FF" w:rsidRPr="002A0D58">
        <w:rPr>
          <w:rFonts w:ascii="Times New Roman" w:hAnsi="Times New Roman" w:cs="Times New Roman"/>
          <w:sz w:val="24"/>
          <w:szCs w:val="24"/>
        </w:rPr>
        <w:t>;</w:t>
      </w:r>
      <w:commentRangeEnd w:id="111"/>
      <w:r w:rsidR="00332F97">
        <w:rPr>
          <w:rStyle w:val="Kommentaariviide"/>
        </w:rPr>
        <w:commentReference w:id="111"/>
      </w:r>
    </w:p>
    <w:p w14:paraId="2DE74327" w14:textId="0EF2E49C" w:rsidR="009A2E66" w:rsidRDefault="009A2E66" w:rsidP="00B63805">
      <w:pPr>
        <w:spacing w:after="0" w:line="240" w:lineRule="auto"/>
        <w:contextualSpacing/>
        <w:jc w:val="both"/>
        <w:rPr>
          <w:rFonts w:ascii="Times New Roman" w:hAnsi="Times New Roman" w:cs="Times New Roman"/>
          <w:sz w:val="24"/>
          <w:szCs w:val="24"/>
        </w:rPr>
      </w:pPr>
      <w:r w:rsidRPr="002A0D58">
        <w:rPr>
          <w:rFonts w:ascii="Times New Roman" w:hAnsi="Times New Roman" w:cs="Times New Roman"/>
          <w:sz w:val="24"/>
          <w:szCs w:val="24"/>
        </w:rPr>
        <w:t xml:space="preserve">3) korraldama lootside väljaõpet nende lootsimispiirkonnas kavandatava </w:t>
      </w:r>
      <w:proofErr w:type="spellStart"/>
      <w:r w:rsidRPr="002A0D58">
        <w:rPr>
          <w:rFonts w:ascii="Times New Roman" w:hAnsi="Times New Roman" w:cs="Times New Roman"/>
          <w:sz w:val="24"/>
          <w:szCs w:val="24"/>
        </w:rPr>
        <w:t>navigatsioonilise</w:t>
      </w:r>
      <w:proofErr w:type="spellEnd"/>
      <w:r w:rsidR="00B63805" w:rsidRPr="002A0D58">
        <w:rPr>
          <w:rFonts w:ascii="Times New Roman" w:hAnsi="Times New Roman" w:cs="Times New Roman"/>
          <w:sz w:val="24"/>
          <w:szCs w:val="24"/>
        </w:rPr>
        <w:t xml:space="preserve"> </w:t>
      </w:r>
      <w:r w:rsidRPr="002A0D58">
        <w:rPr>
          <w:rFonts w:ascii="Times New Roman" w:hAnsi="Times New Roman" w:cs="Times New Roman"/>
          <w:sz w:val="24"/>
          <w:szCs w:val="24"/>
        </w:rPr>
        <w:t xml:space="preserve">olukorra muudatuse korral, uute sadamate kasutusele võtmisel või </w:t>
      </w:r>
      <w:r w:rsidR="0026135C" w:rsidRPr="002A0D58">
        <w:rPr>
          <w:rFonts w:ascii="Times New Roman" w:hAnsi="Times New Roman" w:cs="Times New Roman"/>
          <w:sz w:val="24"/>
          <w:szCs w:val="24"/>
        </w:rPr>
        <w:t>vajaduse</w:t>
      </w:r>
      <w:r w:rsidR="005276F8" w:rsidRPr="002A0D58">
        <w:rPr>
          <w:rFonts w:ascii="Times New Roman" w:hAnsi="Times New Roman" w:cs="Times New Roman"/>
          <w:sz w:val="24"/>
          <w:szCs w:val="24"/>
        </w:rPr>
        <w:t xml:space="preserve"> korra</w:t>
      </w:r>
      <w:r w:rsidR="0026135C" w:rsidRPr="002A0D58">
        <w:rPr>
          <w:rFonts w:ascii="Times New Roman" w:hAnsi="Times New Roman" w:cs="Times New Roman"/>
          <w:sz w:val="24"/>
          <w:szCs w:val="24"/>
        </w:rPr>
        <w:t>l</w:t>
      </w:r>
      <w:r w:rsidRPr="002A0D58">
        <w:rPr>
          <w:rFonts w:ascii="Times New Roman" w:hAnsi="Times New Roman" w:cs="Times New Roman"/>
          <w:sz w:val="24"/>
          <w:szCs w:val="24"/>
        </w:rPr>
        <w:t xml:space="preserve"> enne</w:t>
      </w:r>
      <w:r w:rsidR="00B63805" w:rsidRPr="002A0D58">
        <w:rPr>
          <w:rFonts w:ascii="Times New Roman" w:hAnsi="Times New Roman" w:cs="Times New Roman"/>
          <w:sz w:val="24"/>
          <w:szCs w:val="24"/>
        </w:rPr>
        <w:t xml:space="preserve"> </w:t>
      </w:r>
      <w:r w:rsidRPr="002A0D58">
        <w:rPr>
          <w:rFonts w:ascii="Times New Roman" w:hAnsi="Times New Roman" w:cs="Times New Roman"/>
          <w:sz w:val="24"/>
          <w:szCs w:val="24"/>
        </w:rPr>
        <w:t>kvalifikatsioonieksamit</w:t>
      </w:r>
      <w:r w:rsidR="00321436" w:rsidRPr="002A0D58">
        <w:rPr>
          <w:rFonts w:ascii="Times New Roman" w:hAnsi="Times New Roman" w:cs="Times New Roman"/>
          <w:sz w:val="24"/>
          <w:szCs w:val="24"/>
        </w:rPr>
        <w:t>.“</w:t>
      </w:r>
      <w:r w:rsidRPr="002A0D58">
        <w:rPr>
          <w:rFonts w:ascii="Times New Roman" w:hAnsi="Times New Roman" w:cs="Times New Roman"/>
          <w:sz w:val="24"/>
          <w:szCs w:val="24"/>
        </w:rPr>
        <w:t>;</w:t>
      </w:r>
    </w:p>
    <w:p w14:paraId="77E254C0" w14:textId="77777777" w:rsidR="009062C2" w:rsidRDefault="009062C2" w:rsidP="009A2E66">
      <w:pPr>
        <w:spacing w:after="0" w:line="240" w:lineRule="auto"/>
        <w:contextualSpacing/>
        <w:jc w:val="both"/>
        <w:rPr>
          <w:rFonts w:ascii="Times New Roman" w:hAnsi="Times New Roman" w:cs="Times New Roman"/>
          <w:sz w:val="24"/>
          <w:szCs w:val="24"/>
        </w:rPr>
      </w:pPr>
    </w:p>
    <w:p w14:paraId="6700CBE4" w14:textId="62D08B82" w:rsidR="009A2E66" w:rsidRPr="00A17AFF" w:rsidRDefault="00B607F6" w:rsidP="009A2E66">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5</w:t>
      </w:r>
      <w:r w:rsidR="00D57A68">
        <w:rPr>
          <w:rFonts w:ascii="Times New Roman" w:hAnsi="Times New Roman" w:cs="Times New Roman"/>
          <w:b/>
          <w:bCs/>
          <w:sz w:val="24"/>
          <w:szCs w:val="24"/>
        </w:rPr>
        <w:t>4</w:t>
      </w:r>
      <w:r w:rsidR="009A2E66" w:rsidRPr="00A17AFF">
        <w:rPr>
          <w:rFonts w:ascii="Times New Roman" w:hAnsi="Times New Roman" w:cs="Times New Roman"/>
          <w:b/>
          <w:bCs/>
          <w:sz w:val="24"/>
          <w:szCs w:val="24"/>
        </w:rPr>
        <w:t>)</w:t>
      </w:r>
      <w:r w:rsidR="009A2E66" w:rsidRPr="00A17AFF">
        <w:rPr>
          <w:rFonts w:ascii="Times New Roman" w:hAnsi="Times New Roman" w:cs="Times New Roman"/>
          <w:sz w:val="24"/>
          <w:szCs w:val="24"/>
        </w:rPr>
        <w:t xml:space="preserve"> paragrahvi 58</w:t>
      </w:r>
      <w:r w:rsidR="009A2E66" w:rsidRPr="00A17AFF">
        <w:rPr>
          <w:rFonts w:ascii="Times New Roman" w:hAnsi="Times New Roman" w:cs="Times New Roman"/>
          <w:sz w:val="24"/>
          <w:szCs w:val="24"/>
          <w:vertAlign w:val="superscript"/>
        </w:rPr>
        <w:t>5</w:t>
      </w:r>
      <w:r w:rsidR="009A2E66" w:rsidRPr="00A17AFF">
        <w:rPr>
          <w:rFonts w:ascii="Times New Roman" w:hAnsi="Times New Roman" w:cs="Times New Roman"/>
          <w:sz w:val="24"/>
          <w:szCs w:val="24"/>
        </w:rPr>
        <w:t xml:space="preserve"> punkt 4 tunnistatakse kehtetuks;</w:t>
      </w:r>
    </w:p>
    <w:p w14:paraId="38D32528" w14:textId="77777777" w:rsidR="009A2E66" w:rsidRPr="007A778B" w:rsidRDefault="009A2E66" w:rsidP="00BE0548">
      <w:pPr>
        <w:spacing w:after="0" w:line="240" w:lineRule="auto"/>
        <w:contextualSpacing/>
        <w:jc w:val="both"/>
        <w:rPr>
          <w:rFonts w:ascii="Times New Roman" w:hAnsi="Times New Roman" w:cs="Times New Roman"/>
          <w:sz w:val="24"/>
          <w:szCs w:val="24"/>
        </w:rPr>
      </w:pPr>
    </w:p>
    <w:p w14:paraId="6B8EF428" w14:textId="7584E778" w:rsidR="00911E57" w:rsidRPr="007A778B" w:rsidRDefault="00B607F6" w:rsidP="00BE0548">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5</w:t>
      </w:r>
      <w:r w:rsidR="00D57A68">
        <w:rPr>
          <w:rFonts w:ascii="Times New Roman" w:hAnsi="Times New Roman" w:cs="Times New Roman"/>
          <w:b/>
          <w:bCs/>
          <w:sz w:val="24"/>
          <w:szCs w:val="24"/>
        </w:rPr>
        <w:t>5</w:t>
      </w:r>
      <w:r w:rsidR="00911E57" w:rsidRPr="007A778B">
        <w:rPr>
          <w:rFonts w:ascii="Times New Roman" w:hAnsi="Times New Roman" w:cs="Times New Roman"/>
          <w:b/>
          <w:bCs/>
          <w:sz w:val="24"/>
          <w:szCs w:val="24"/>
        </w:rPr>
        <w:t>)</w:t>
      </w:r>
      <w:r w:rsidR="00911E57" w:rsidRPr="007A778B">
        <w:rPr>
          <w:rFonts w:ascii="Times New Roman" w:hAnsi="Times New Roman" w:cs="Times New Roman"/>
          <w:sz w:val="24"/>
          <w:szCs w:val="24"/>
        </w:rPr>
        <w:t xml:space="preserve"> seadust täiendatakse</w:t>
      </w:r>
      <w:r w:rsidR="003B699B" w:rsidRPr="007A778B">
        <w:rPr>
          <w:rFonts w:ascii="Times New Roman" w:hAnsi="Times New Roman" w:cs="Times New Roman"/>
          <w:sz w:val="24"/>
          <w:szCs w:val="24"/>
        </w:rPr>
        <w:t xml:space="preserve"> §-ga</w:t>
      </w:r>
      <w:r w:rsidR="00911E57" w:rsidRPr="007A778B">
        <w:rPr>
          <w:rFonts w:ascii="Times New Roman" w:hAnsi="Times New Roman" w:cs="Times New Roman"/>
          <w:sz w:val="24"/>
          <w:szCs w:val="24"/>
        </w:rPr>
        <w:t xml:space="preserve"> 60</w:t>
      </w:r>
      <w:r w:rsidR="00911E57" w:rsidRPr="007A778B">
        <w:rPr>
          <w:rFonts w:ascii="Times New Roman" w:hAnsi="Times New Roman" w:cs="Times New Roman"/>
          <w:sz w:val="24"/>
          <w:szCs w:val="24"/>
          <w:vertAlign w:val="superscript"/>
        </w:rPr>
        <w:t>1</w:t>
      </w:r>
      <w:r w:rsidR="00911E57" w:rsidRPr="007A778B">
        <w:rPr>
          <w:rFonts w:ascii="Times New Roman" w:hAnsi="Times New Roman" w:cs="Times New Roman"/>
          <w:sz w:val="24"/>
          <w:szCs w:val="24"/>
        </w:rPr>
        <w:t xml:space="preserve"> järgmises sõnastuses:</w:t>
      </w:r>
    </w:p>
    <w:p w14:paraId="1147F41D" w14:textId="5E633806" w:rsidR="001D587E" w:rsidRDefault="001D587E" w:rsidP="001D587E">
      <w:pPr>
        <w:spacing w:after="0" w:line="240" w:lineRule="auto"/>
        <w:contextualSpacing/>
        <w:rPr>
          <w:rFonts w:ascii="Times New Roman" w:hAnsi="Times New Roman" w:cs="Times New Roman"/>
          <w:b/>
          <w:bCs/>
          <w:sz w:val="24"/>
          <w:szCs w:val="24"/>
        </w:rPr>
      </w:pPr>
      <w:commentRangeStart w:id="114"/>
      <w:r w:rsidRPr="007A778B">
        <w:rPr>
          <w:rFonts w:ascii="Times New Roman" w:hAnsi="Times New Roman" w:cs="Times New Roman"/>
          <w:sz w:val="24"/>
          <w:szCs w:val="24"/>
        </w:rPr>
        <w:t>„</w:t>
      </w:r>
      <w:r w:rsidRPr="007A778B">
        <w:rPr>
          <w:rFonts w:ascii="Times New Roman" w:hAnsi="Times New Roman" w:cs="Times New Roman"/>
          <w:b/>
          <w:bCs/>
          <w:sz w:val="24"/>
          <w:szCs w:val="24"/>
        </w:rPr>
        <w:t>§ 60</w:t>
      </w:r>
      <w:r w:rsidRPr="007A778B">
        <w:rPr>
          <w:rFonts w:ascii="Times New Roman" w:hAnsi="Times New Roman" w:cs="Times New Roman"/>
          <w:b/>
          <w:bCs/>
          <w:sz w:val="24"/>
          <w:szCs w:val="24"/>
          <w:vertAlign w:val="superscript"/>
        </w:rPr>
        <w:t>1</w:t>
      </w:r>
      <w:r w:rsidRPr="007A778B">
        <w:rPr>
          <w:rFonts w:ascii="Times New Roman" w:hAnsi="Times New Roman" w:cs="Times New Roman"/>
          <w:b/>
          <w:bCs/>
          <w:sz w:val="24"/>
          <w:szCs w:val="24"/>
        </w:rPr>
        <w:t>. Mitme laeva samaaegne lootsimine</w:t>
      </w:r>
      <w:commentRangeEnd w:id="114"/>
      <w:r w:rsidR="001F4C7F">
        <w:rPr>
          <w:rStyle w:val="Kommentaariviide"/>
        </w:rPr>
        <w:commentReference w:id="114"/>
      </w:r>
    </w:p>
    <w:p w14:paraId="6CCAD1A0" w14:textId="77777777" w:rsidR="00CF16C7" w:rsidRPr="007A778B" w:rsidRDefault="00CF16C7" w:rsidP="001D587E">
      <w:pPr>
        <w:spacing w:after="0" w:line="240" w:lineRule="auto"/>
        <w:contextualSpacing/>
        <w:rPr>
          <w:rFonts w:ascii="Times New Roman" w:hAnsi="Times New Roman" w:cs="Times New Roman"/>
          <w:b/>
          <w:bCs/>
          <w:sz w:val="24"/>
          <w:szCs w:val="24"/>
        </w:rPr>
      </w:pPr>
    </w:p>
    <w:p w14:paraId="3C05819C" w14:textId="795305FB" w:rsidR="006003F4" w:rsidRPr="008E3F35" w:rsidRDefault="00911E57" w:rsidP="00BE0548">
      <w:pPr>
        <w:spacing w:after="0" w:line="240" w:lineRule="auto"/>
        <w:contextualSpacing/>
        <w:rPr>
          <w:rFonts w:ascii="Times New Roman" w:hAnsi="Times New Roman" w:cs="Times New Roman"/>
          <w:sz w:val="24"/>
          <w:szCs w:val="24"/>
        </w:rPr>
      </w:pPr>
      <w:r w:rsidRPr="008E3F35">
        <w:rPr>
          <w:rFonts w:ascii="Times New Roman" w:hAnsi="Times New Roman" w:cs="Times New Roman"/>
          <w:sz w:val="24"/>
          <w:szCs w:val="24"/>
        </w:rPr>
        <w:t xml:space="preserve">(1) Loots võib lootsida  </w:t>
      </w:r>
      <w:commentRangeStart w:id="115"/>
      <w:r w:rsidR="00CE65CC" w:rsidRPr="008E3F35">
        <w:rPr>
          <w:rFonts w:ascii="Times New Roman" w:hAnsi="Times New Roman" w:cs="Times New Roman"/>
          <w:sz w:val="24"/>
          <w:szCs w:val="24"/>
        </w:rPr>
        <w:t>laeva</w:t>
      </w:r>
      <w:r w:rsidRPr="008E3F35">
        <w:rPr>
          <w:rFonts w:ascii="Times New Roman" w:hAnsi="Times New Roman" w:cs="Times New Roman"/>
          <w:sz w:val="24"/>
          <w:szCs w:val="24"/>
        </w:rPr>
        <w:t>karavan</w:t>
      </w:r>
      <w:r w:rsidR="00CE65CC" w:rsidRPr="008E3F35">
        <w:rPr>
          <w:rFonts w:ascii="Times New Roman" w:hAnsi="Times New Roman" w:cs="Times New Roman"/>
          <w:sz w:val="24"/>
          <w:szCs w:val="24"/>
        </w:rPr>
        <w:t>i</w:t>
      </w:r>
      <w:r w:rsidRPr="008E3F35">
        <w:rPr>
          <w:rFonts w:ascii="Times New Roman" w:hAnsi="Times New Roman" w:cs="Times New Roman"/>
          <w:sz w:val="24"/>
          <w:szCs w:val="24"/>
        </w:rPr>
        <w:t xml:space="preserve"> </w:t>
      </w:r>
      <w:commentRangeEnd w:id="115"/>
      <w:r w:rsidR="001F4C7F">
        <w:rPr>
          <w:rStyle w:val="Kommentaariviide"/>
        </w:rPr>
        <w:commentReference w:id="115"/>
      </w:r>
      <w:r w:rsidRPr="008E3F35">
        <w:rPr>
          <w:rFonts w:ascii="Times New Roman" w:hAnsi="Times New Roman" w:cs="Times New Roman"/>
          <w:sz w:val="24"/>
          <w:szCs w:val="24"/>
        </w:rPr>
        <w:t xml:space="preserve">ühelt </w:t>
      </w:r>
      <w:r w:rsidR="00CE65CC" w:rsidRPr="008E3F35">
        <w:rPr>
          <w:rFonts w:ascii="Times New Roman" w:hAnsi="Times New Roman" w:cs="Times New Roman"/>
          <w:sz w:val="24"/>
          <w:szCs w:val="24"/>
        </w:rPr>
        <w:t>laeva</w:t>
      </w:r>
      <w:r w:rsidRPr="008E3F35">
        <w:rPr>
          <w:rFonts w:ascii="Times New Roman" w:hAnsi="Times New Roman" w:cs="Times New Roman"/>
          <w:sz w:val="24"/>
          <w:szCs w:val="24"/>
        </w:rPr>
        <w:t>karavanis liikuvalt laevalt, kui on täidetud järgmised tingimused:</w:t>
      </w:r>
    </w:p>
    <w:p w14:paraId="236CF213" w14:textId="480D29B3" w:rsidR="00911E57" w:rsidRPr="007A778B" w:rsidRDefault="00911E57" w:rsidP="00147824">
      <w:pPr>
        <w:spacing w:after="0" w:line="240" w:lineRule="auto"/>
        <w:contextualSpacing/>
        <w:jc w:val="both"/>
        <w:rPr>
          <w:rFonts w:ascii="Times New Roman" w:hAnsi="Times New Roman" w:cs="Times New Roman"/>
          <w:sz w:val="24"/>
          <w:szCs w:val="24"/>
        </w:rPr>
      </w:pPr>
      <w:r w:rsidRPr="008E3F35">
        <w:rPr>
          <w:rFonts w:ascii="Times New Roman" w:hAnsi="Times New Roman" w:cs="Times New Roman"/>
          <w:sz w:val="24"/>
          <w:szCs w:val="24"/>
        </w:rPr>
        <w:t>1) lootsil peab olema selleks kõigi karavanis liikuvate laevade kaptenite nõusolek</w:t>
      </w:r>
      <w:r w:rsidRPr="007A778B">
        <w:rPr>
          <w:rFonts w:ascii="Times New Roman" w:hAnsi="Times New Roman" w:cs="Times New Roman"/>
          <w:sz w:val="24"/>
          <w:szCs w:val="24"/>
        </w:rPr>
        <w:t>;</w:t>
      </w:r>
    </w:p>
    <w:p w14:paraId="258F95B3" w14:textId="5DFF55A6" w:rsidR="00911E57" w:rsidRPr="007A778B" w:rsidRDefault="00911E57" w:rsidP="00147824">
      <w:pPr>
        <w:spacing w:after="0" w:line="240" w:lineRule="auto"/>
        <w:contextualSpacing/>
        <w:jc w:val="both"/>
        <w:rPr>
          <w:rFonts w:ascii="Times New Roman" w:hAnsi="Times New Roman" w:cs="Times New Roman"/>
          <w:sz w:val="24"/>
          <w:szCs w:val="24"/>
        </w:rPr>
      </w:pPr>
      <w:r w:rsidRPr="007A778B">
        <w:rPr>
          <w:rFonts w:ascii="Times New Roman" w:hAnsi="Times New Roman" w:cs="Times New Roman"/>
          <w:sz w:val="24"/>
          <w:szCs w:val="24"/>
        </w:rPr>
        <w:t xml:space="preserve">2) lootsil peab </w:t>
      </w:r>
      <w:r w:rsidRPr="007A778B" w:rsidDel="00E23125">
        <w:rPr>
          <w:rFonts w:ascii="Times New Roman" w:hAnsi="Times New Roman" w:cs="Times New Roman"/>
          <w:sz w:val="24"/>
          <w:szCs w:val="24"/>
        </w:rPr>
        <w:t xml:space="preserve">olema võimalik kasutada </w:t>
      </w:r>
      <w:r w:rsidRPr="007A778B">
        <w:rPr>
          <w:rFonts w:ascii="Times New Roman" w:hAnsi="Times New Roman" w:cs="Times New Roman"/>
          <w:sz w:val="24"/>
          <w:szCs w:val="24"/>
        </w:rPr>
        <w:t xml:space="preserve">kõigi karavanis liikuvate </w:t>
      </w:r>
      <w:r w:rsidRPr="007A778B" w:rsidDel="00E23125">
        <w:rPr>
          <w:rFonts w:ascii="Times New Roman" w:hAnsi="Times New Roman" w:cs="Times New Roman"/>
          <w:sz w:val="24"/>
          <w:szCs w:val="24"/>
        </w:rPr>
        <w:t>laeva</w:t>
      </w:r>
      <w:r w:rsidRPr="007A778B">
        <w:rPr>
          <w:rFonts w:ascii="Times New Roman" w:hAnsi="Times New Roman" w:cs="Times New Roman"/>
          <w:sz w:val="24"/>
          <w:szCs w:val="24"/>
        </w:rPr>
        <w:t>de</w:t>
      </w:r>
      <w:r w:rsidRPr="007A778B" w:rsidDel="00E23125">
        <w:rPr>
          <w:rFonts w:ascii="Times New Roman" w:hAnsi="Times New Roman" w:cs="Times New Roman"/>
          <w:sz w:val="24"/>
          <w:szCs w:val="24"/>
        </w:rPr>
        <w:t xml:space="preserve"> liikumise jälgimiseks ja sidepidamiseks vajalikke seadmeid</w:t>
      </w:r>
      <w:r w:rsidRPr="007A778B">
        <w:rPr>
          <w:rFonts w:ascii="Times New Roman" w:hAnsi="Times New Roman" w:cs="Times New Roman"/>
          <w:sz w:val="24"/>
          <w:szCs w:val="24"/>
        </w:rPr>
        <w:t>;</w:t>
      </w:r>
    </w:p>
    <w:p w14:paraId="106EC2DB" w14:textId="08F97C40" w:rsidR="00911E57" w:rsidRPr="007A778B" w:rsidRDefault="00911E57" w:rsidP="00147824">
      <w:pPr>
        <w:spacing w:after="0" w:line="240" w:lineRule="auto"/>
        <w:contextualSpacing/>
        <w:jc w:val="both"/>
        <w:rPr>
          <w:rFonts w:ascii="Times New Roman" w:hAnsi="Times New Roman" w:cs="Times New Roman"/>
          <w:sz w:val="24"/>
          <w:szCs w:val="24"/>
        </w:rPr>
      </w:pPr>
      <w:r w:rsidRPr="007A778B">
        <w:rPr>
          <w:rFonts w:ascii="Times New Roman" w:hAnsi="Times New Roman" w:cs="Times New Roman"/>
          <w:sz w:val="24"/>
          <w:szCs w:val="24"/>
        </w:rPr>
        <w:t>3) l</w:t>
      </w:r>
      <w:r w:rsidRPr="007A778B" w:rsidDel="00E23125">
        <w:rPr>
          <w:rFonts w:ascii="Times New Roman" w:hAnsi="Times New Roman" w:cs="Times New Roman"/>
          <w:sz w:val="24"/>
          <w:szCs w:val="24"/>
        </w:rPr>
        <w:t xml:space="preserve">oots ning </w:t>
      </w:r>
      <w:r w:rsidRPr="007A778B">
        <w:rPr>
          <w:rFonts w:ascii="Times New Roman" w:hAnsi="Times New Roman" w:cs="Times New Roman"/>
          <w:sz w:val="24"/>
          <w:szCs w:val="24"/>
        </w:rPr>
        <w:t xml:space="preserve">kõigi karavanis liikuvate laevade kaptenid peavad </w:t>
      </w:r>
      <w:r w:rsidRPr="007A778B" w:rsidDel="00E23125">
        <w:rPr>
          <w:rFonts w:ascii="Times New Roman" w:hAnsi="Times New Roman" w:cs="Times New Roman"/>
          <w:sz w:val="24"/>
          <w:szCs w:val="24"/>
        </w:rPr>
        <w:t>olema veendunud, et laeva</w:t>
      </w:r>
      <w:r w:rsidRPr="007A778B">
        <w:rPr>
          <w:rFonts w:ascii="Times New Roman" w:hAnsi="Times New Roman" w:cs="Times New Roman"/>
          <w:sz w:val="24"/>
          <w:szCs w:val="24"/>
        </w:rPr>
        <w:t>de</w:t>
      </w:r>
      <w:r w:rsidRPr="007A778B" w:rsidDel="00E23125">
        <w:rPr>
          <w:rFonts w:ascii="Times New Roman" w:hAnsi="Times New Roman" w:cs="Times New Roman"/>
          <w:sz w:val="24"/>
          <w:szCs w:val="24"/>
        </w:rPr>
        <w:t xml:space="preserve"> liikumisel </w:t>
      </w:r>
      <w:r w:rsidRPr="007A778B">
        <w:rPr>
          <w:rFonts w:ascii="Times New Roman" w:hAnsi="Times New Roman" w:cs="Times New Roman"/>
          <w:sz w:val="24"/>
          <w:szCs w:val="24"/>
        </w:rPr>
        <w:t xml:space="preserve">karavanis </w:t>
      </w:r>
      <w:r w:rsidRPr="007A778B" w:rsidDel="00E23125">
        <w:rPr>
          <w:rFonts w:ascii="Times New Roman" w:hAnsi="Times New Roman" w:cs="Times New Roman"/>
          <w:sz w:val="24"/>
          <w:szCs w:val="24"/>
        </w:rPr>
        <w:t>on tagatud meresõiduohutus</w:t>
      </w:r>
      <w:r w:rsidRPr="007A778B">
        <w:rPr>
          <w:rFonts w:ascii="Times New Roman" w:hAnsi="Times New Roman" w:cs="Times New Roman"/>
          <w:sz w:val="24"/>
          <w:szCs w:val="24"/>
        </w:rPr>
        <w:t xml:space="preserve">, </w:t>
      </w:r>
      <w:commentRangeStart w:id="116"/>
      <w:r w:rsidRPr="007A778B">
        <w:rPr>
          <w:rFonts w:ascii="Times New Roman" w:hAnsi="Times New Roman" w:cs="Times New Roman"/>
          <w:sz w:val="24"/>
          <w:szCs w:val="24"/>
        </w:rPr>
        <w:t>se</w:t>
      </w:r>
      <w:r w:rsidR="003A5365">
        <w:rPr>
          <w:rFonts w:ascii="Times New Roman" w:hAnsi="Times New Roman" w:cs="Times New Roman"/>
          <w:sz w:val="24"/>
          <w:szCs w:val="24"/>
        </w:rPr>
        <w:t xml:space="preserve">ejuures on </w:t>
      </w:r>
      <w:r w:rsidR="00264AD1" w:rsidRPr="007A778B">
        <w:rPr>
          <w:rFonts w:ascii="Times New Roman" w:hAnsi="Times New Roman" w:cs="Times New Roman"/>
          <w:sz w:val="24"/>
          <w:szCs w:val="24"/>
        </w:rPr>
        <w:t>ilma- ja mereolud</w:t>
      </w:r>
      <w:r w:rsidR="003A5365" w:rsidRPr="003A5365">
        <w:rPr>
          <w:rFonts w:ascii="Times New Roman" w:hAnsi="Times New Roman" w:cs="Times New Roman"/>
          <w:sz w:val="24"/>
          <w:szCs w:val="24"/>
        </w:rPr>
        <w:t xml:space="preserve"> </w:t>
      </w:r>
      <w:r w:rsidR="003A5365" w:rsidRPr="007A778B">
        <w:rPr>
          <w:rFonts w:ascii="Times New Roman" w:hAnsi="Times New Roman" w:cs="Times New Roman"/>
          <w:sz w:val="24"/>
          <w:szCs w:val="24"/>
        </w:rPr>
        <w:t>soodsad</w:t>
      </w:r>
      <w:r w:rsidR="00264AD1" w:rsidRPr="007A778B">
        <w:rPr>
          <w:rFonts w:ascii="Times New Roman" w:hAnsi="Times New Roman" w:cs="Times New Roman"/>
          <w:sz w:val="24"/>
          <w:szCs w:val="24"/>
        </w:rPr>
        <w:t>.</w:t>
      </w:r>
      <w:commentRangeEnd w:id="116"/>
      <w:r w:rsidR="001F4C7F">
        <w:rPr>
          <w:rStyle w:val="Kommentaariviide"/>
        </w:rPr>
        <w:commentReference w:id="116"/>
      </w:r>
    </w:p>
    <w:p w14:paraId="3AFA27DE" w14:textId="77777777" w:rsidR="006003F4" w:rsidRPr="007A778B" w:rsidRDefault="006003F4" w:rsidP="00147824">
      <w:pPr>
        <w:spacing w:after="0" w:line="240" w:lineRule="auto"/>
        <w:contextualSpacing/>
        <w:jc w:val="both"/>
        <w:rPr>
          <w:rFonts w:ascii="Times New Roman" w:hAnsi="Times New Roman" w:cs="Times New Roman"/>
          <w:sz w:val="24"/>
          <w:szCs w:val="24"/>
        </w:rPr>
      </w:pPr>
    </w:p>
    <w:p w14:paraId="04360256" w14:textId="164D66C3" w:rsidR="00911E57" w:rsidRPr="007A778B" w:rsidRDefault="00911E57" w:rsidP="00147824">
      <w:pPr>
        <w:spacing w:after="0" w:line="240" w:lineRule="auto"/>
        <w:contextualSpacing/>
        <w:jc w:val="both"/>
        <w:rPr>
          <w:rFonts w:ascii="Times New Roman" w:hAnsi="Times New Roman" w:cs="Times New Roman"/>
          <w:sz w:val="24"/>
          <w:szCs w:val="24"/>
        </w:rPr>
      </w:pPr>
      <w:r w:rsidRPr="007A778B">
        <w:rPr>
          <w:rFonts w:ascii="Times New Roman" w:hAnsi="Times New Roman" w:cs="Times New Roman"/>
          <w:sz w:val="24"/>
          <w:szCs w:val="24"/>
        </w:rPr>
        <w:t>(2) Käesoleva paragrahvi lõike 2 punktis 1 nimetatud kapteni nõusolekut eeldatakse, kui laev on asunud karavanis liikuma.</w:t>
      </w:r>
    </w:p>
    <w:p w14:paraId="478057B0" w14:textId="77777777" w:rsidR="00F36EAA" w:rsidRPr="007A778B" w:rsidRDefault="00F36EAA" w:rsidP="00147824">
      <w:pPr>
        <w:spacing w:after="0" w:line="240" w:lineRule="auto"/>
        <w:contextualSpacing/>
        <w:jc w:val="both"/>
        <w:rPr>
          <w:rFonts w:ascii="Times New Roman" w:hAnsi="Times New Roman" w:cs="Times New Roman"/>
          <w:sz w:val="24"/>
          <w:szCs w:val="24"/>
        </w:rPr>
      </w:pPr>
    </w:p>
    <w:p w14:paraId="0E6FA162" w14:textId="58132D05" w:rsidR="00911E57" w:rsidRPr="007A778B" w:rsidRDefault="00911E57" w:rsidP="00147824">
      <w:pPr>
        <w:spacing w:after="0" w:line="240" w:lineRule="auto"/>
        <w:contextualSpacing/>
        <w:jc w:val="both"/>
        <w:rPr>
          <w:rFonts w:ascii="Times New Roman" w:hAnsi="Times New Roman" w:cs="Times New Roman"/>
          <w:sz w:val="24"/>
          <w:szCs w:val="24"/>
        </w:rPr>
      </w:pPr>
      <w:r w:rsidRPr="007A778B">
        <w:rPr>
          <w:rFonts w:ascii="Times New Roman" w:hAnsi="Times New Roman" w:cs="Times New Roman"/>
          <w:sz w:val="24"/>
          <w:szCs w:val="24"/>
        </w:rPr>
        <w:t>(3) Loots</w:t>
      </w:r>
      <w:r w:rsidR="00B658D2">
        <w:rPr>
          <w:rFonts w:ascii="Times New Roman" w:hAnsi="Times New Roman" w:cs="Times New Roman"/>
          <w:sz w:val="24"/>
          <w:szCs w:val="24"/>
        </w:rPr>
        <w:t xml:space="preserve"> vormistab</w:t>
      </w:r>
      <w:r w:rsidRPr="007A778B">
        <w:rPr>
          <w:rFonts w:ascii="Times New Roman" w:hAnsi="Times New Roman" w:cs="Times New Roman"/>
          <w:sz w:val="24"/>
          <w:szCs w:val="24"/>
        </w:rPr>
        <w:t xml:space="preserve"> iga karavanis sõitva laeva </w:t>
      </w:r>
      <w:r w:rsidR="00E5421B" w:rsidRPr="007A778B">
        <w:rPr>
          <w:rFonts w:ascii="Times New Roman" w:hAnsi="Times New Roman" w:cs="Times New Roman"/>
          <w:sz w:val="24"/>
          <w:szCs w:val="24"/>
        </w:rPr>
        <w:t>kohta eraldi lootsikviitungi.</w:t>
      </w:r>
    </w:p>
    <w:p w14:paraId="53DF900E" w14:textId="77777777" w:rsidR="00684FFE" w:rsidRDefault="00684FFE" w:rsidP="00147824">
      <w:pPr>
        <w:spacing w:after="0" w:line="240" w:lineRule="auto"/>
        <w:jc w:val="both"/>
        <w:rPr>
          <w:rFonts w:ascii="Times New Roman" w:hAnsi="Times New Roman" w:cs="Times New Roman"/>
          <w:sz w:val="24"/>
          <w:szCs w:val="24"/>
        </w:rPr>
      </w:pPr>
    </w:p>
    <w:p w14:paraId="4BDD34F2" w14:textId="6C60C5B6" w:rsidR="009021CB" w:rsidRDefault="009021CB" w:rsidP="00147824">
      <w:pPr>
        <w:tabs>
          <w:tab w:val="left" w:pos="1560"/>
        </w:tabs>
        <w:spacing w:after="0" w:line="240" w:lineRule="auto"/>
        <w:jc w:val="both"/>
        <w:rPr>
          <w:rFonts w:ascii="Times New Roman" w:hAnsi="Times New Roman" w:cs="Times New Roman"/>
          <w:sz w:val="24"/>
          <w:szCs w:val="24"/>
        </w:rPr>
      </w:pPr>
      <w:commentRangeStart w:id="117"/>
      <w:r w:rsidRPr="00593FA9">
        <w:rPr>
          <w:rFonts w:ascii="Times New Roman" w:hAnsi="Times New Roman" w:cs="Times New Roman"/>
          <w:sz w:val="24"/>
          <w:szCs w:val="24"/>
        </w:rPr>
        <w:t xml:space="preserve">(4) </w:t>
      </w:r>
      <w:r w:rsidR="00CF16C7" w:rsidRPr="00593FA9">
        <w:rPr>
          <w:rFonts w:ascii="Times New Roman" w:hAnsi="Times New Roman" w:cs="Times New Roman"/>
          <w:sz w:val="24"/>
          <w:szCs w:val="24"/>
        </w:rPr>
        <w:t xml:space="preserve">Kui karavanis lootsimine toimub </w:t>
      </w:r>
      <w:r w:rsidR="00593FA9" w:rsidRPr="00593FA9">
        <w:rPr>
          <w:rStyle w:val="ui-provider"/>
          <w:rFonts w:ascii="Times New Roman" w:hAnsi="Times New Roman" w:cs="Times New Roman"/>
          <w:sz w:val="24"/>
          <w:szCs w:val="24"/>
        </w:rPr>
        <w:t xml:space="preserve">laevaliiklusteeninduse piirkonnas, </w:t>
      </w:r>
      <w:r w:rsidR="00CF16C7" w:rsidRPr="00593FA9">
        <w:rPr>
          <w:rFonts w:ascii="Times New Roman" w:hAnsi="Times New Roman" w:cs="Times New Roman"/>
          <w:sz w:val="24"/>
          <w:szCs w:val="24"/>
        </w:rPr>
        <w:t>teavitatakse sellest laevaliiklusteenindust.</w:t>
      </w:r>
      <w:commentRangeEnd w:id="117"/>
      <w:r w:rsidR="00573149">
        <w:rPr>
          <w:rStyle w:val="Kommentaariviide"/>
        </w:rPr>
        <w:commentReference w:id="117"/>
      </w:r>
    </w:p>
    <w:p w14:paraId="4DCE8C03" w14:textId="77777777" w:rsidR="006203C8" w:rsidRDefault="006203C8" w:rsidP="00147824">
      <w:pPr>
        <w:tabs>
          <w:tab w:val="left" w:pos="1560"/>
        </w:tabs>
        <w:spacing w:after="0" w:line="240" w:lineRule="auto"/>
        <w:jc w:val="both"/>
        <w:rPr>
          <w:rFonts w:ascii="Times New Roman" w:hAnsi="Times New Roman" w:cs="Times New Roman"/>
          <w:sz w:val="24"/>
          <w:szCs w:val="24"/>
        </w:rPr>
      </w:pPr>
    </w:p>
    <w:p w14:paraId="61B84EFA" w14:textId="7A6BCD42" w:rsidR="006203C8" w:rsidRPr="00593FA9" w:rsidRDefault="006203C8" w:rsidP="00147824">
      <w:pPr>
        <w:tabs>
          <w:tab w:val="left" w:pos="1560"/>
        </w:tabs>
        <w:spacing w:after="0" w:line="240" w:lineRule="auto"/>
        <w:jc w:val="both"/>
        <w:rPr>
          <w:rFonts w:ascii="Times New Roman" w:hAnsi="Times New Roman" w:cs="Times New Roman"/>
          <w:sz w:val="24"/>
          <w:szCs w:val="24"/>
        </w:rPr>
      </w:pPr>
      <w:r w:rsidRPr="008E3F35">
        <w:rPr>
          <w:rFonts w:ascii="Times New Roman" w:hAnsi="Times New Roman" w:cs="Times New Roman"/>
          <w:sz w:val="24"/>
          <w:szCs w:val="24"/>
        </w:rPr>
        <w:lastRenderedPageBreak/>
        <w:t>(5) Karavanis lootsimise täpsemad nõuded kehtestab valdkonna eest vastutav minister määrusega.“;</w:t>
      </w:r>
    </w:p>
    <w:p w14:paraId="1A493691" w14:textId="77777777" w:rsidR="009021CB" w:rsidRDefault="009021CB" w:rsidP="00147824">
      <w:pPr>
        <w:spacing w:after="0" w:line="240" w:lineRule="auto"/>
        <w:jc w:val="both"/>
        <w:rPr>
          <w:rFonts w:ascii="Times New Roman" w:hAnsi="Times New Roman" w:cs="Times New Roman"/>
          <w:sz w:val="24"/>
          <w:szCs w:val="24"/>
        </w:rPr>
      </w:pPr>
    </w:p>
    <w:p w14:paraId="3C6B96A1" w14:textId="578DCD47" w:rsidR="00CE21C8" w:rsidRDefault="0048733F" w:rsidP="00147824">
      <w:pPr>
        <w:spacing w:after="0" w:line="240" w:lineRule="auto"/>
        <w:jc w:val="both"/>
        <w:rPr>
          <w:rFonts w:ascii="Times New Roman" w:eastAsia="Times New Roman" w:hAnsi="Times New Roman" w:cs="Times New Roman"/>
          <w:sz w:val="24"/>
          <w:szCs w:val="24"/>
        </w:rPr>
      </w:pPr>
      <w:bookmarkStart w:id="118" w:name="_Hlk152079896"/>
      <w:r w:rsidRPr="00CE21C8">
        <w:rPr>
          <w:rFonts w:ascii="Times New Roman" w:eastAsia="Times New Roman" w:hAnsi="Times New Roman" w:cs="Times New Roman"/>
          <w:b/>
          <w:bCs/>
          <w:sz w:val="24"/>
          <w:szCs w:val="24"/>
        </w:rPr>
        <w:t>5</w:t>
      </w:r>
      <w:r w:rsidR="00D57A68">
        <w:rPr>
          <w:rFonts w:ascii="Times New Roman" w:eastAsia="Times New Roman" w:hAnsi="Times New Roman" w:cs="Times New Roman"/>
          <w:b/>
          <w:bCs/>
          <w:sz w:val="24"/>
          <w:szCs w:val="24"/>
        </w:rPr>
        <w:t>6</w:t>
      </w:r>
      <w:r w:rsidR="00A901CB" w:rsidRPr="00CE21C8">
        <w:rPr>
          <w:rFonts w:ascii="Times New Roman" w:eastAsia="Times New Roman" w:hAnsi="Times New Roman" w:cs="Times New Roman"/>
          <w:b/>
          <w:bCs/>
          <w:sz w:val="24"/>
          <w:szCs w:val="24"/>
        </w:rPr>
        <w:t>)</w:t>
      </w:r>
      <w:r w:rsidR="00A901CB" w:rsidRPr="00CE21C8">
        <w:rPr>
          <w:rFonts w:ascii="Times New Roman" w:eastAsia="Times New Roman" w:hAnsi="Times New Roman" w:cs="Times New Roman"/>
          <w:sz w:val="24"/>
          <w:szCs w:val="24"/>
        </w:rPr>
        <w:t xml:space="preserve"> </w:t>
      </w:r>
      <w:r w:rsidR="00CE21C8" w:rsidRPr="00256B99">
        <w:rPr>
          <w:rFonts w:ascii="Times New Roman" w:hAnsi="Times New Roman" w:cs="Times New Roman"/>
          <w:sz w:val="24"/>
          <w:szCs w:val="24"/>
        </w:rPr>
        <w:t>paragrahvi</w:t>
      </w:r>
      <w:r w:rsidR="00CE21C8">
        <w:rPr>
          <w:rFonts w:ascii="Times New Roman" w:hAnsi="Times New Roman" w:cs="Times New Roman"/>
          <w:sz w:val="24"/>
          <w:szCs w:val="24"/>
        </w:rPr>
        <w:t xml:space="preserve"> 62 lõike 2 punkt 9 muudetakse ja sõnastatakse järgmiselt</w:t>
      </w:r>
      <w:r w:rsidR="003A5365">
        <w:rPr>
          <w:rFonts w:ascii="Times New Roman" w:hAnsi="Times New Roman" w:cs="Times New Roman"/>
          <w:sz w:val="24"/>
          <w:szCs w:val="24"/>
        </w:rPr>
        <w:t>:</w:t>
      </w:r>
    </w:p>
    <w:p w14:paraId="23274C7B" w14:textId="7A4251A3" w:rsidR="00B104DA" w:rsidRPr="00A901CB" w:rsidRDefault="00684FFE" w:rsidP="00147824">
      <w:pPr>
        <w:spacing w:after="0" w:line="240" w:lineRule="auto"/>
        <w:jc w:val="both"/>
        <w:rPr>
          <w:rFonts w:ascii="Times New Roman" w:eastAsia="Times New Roman" w:hAnsi="Times New Roman" w:cs="Times New Roman"/>
          <w:sz w:val="24"/>
          <w:szCs w:val="24"/>
        </w:rPr>
      </w:pPr>
      <w:r>
        <w:rPr>
          <w:rFonts w:ascii="Times New Roman" w:hAnsi="Times New Roman" w:cs="Times New Roman"/>
          <w:color w:val="202020"/>
          <w:sz w:val="24"/>
          <w:szCs w:val="24"/>
          <w:shd w:val="clear" w:color="auto" w:fill="FFFFFF"/>
        </w:rPr>
        <w:t>„</w:t>
      </w:r>
      <w:r w:rsidR="00B104DA" w:rsidRPr="00CE21C8">
        <w:rPr>
          <w:rFonts w:ascii="Times New Roman" w:hAnsi="Times New Roman" w:cs="Times New Roman"/>
          <w:color w:val="202020"/>
          <w:sz w:val="24"/>
          <w:szCs w:val="24"/>
          <w:shd w:val="clear" w:color="auto" w:fill="FFFFFF"/>
        </w:rPr>
        <w:t>9) teatama politseiasutusele ja</w:t>
      </w:r>
      <w:commentRangeStart w:id="119"/>
      <w:r w:rsidR="00B104DA" w:rsidRPr="00CE21C8">
        <w:rPr>
          <w:rFonts w:ascii="Times New Roman" w:hAnsi="Times New Roman" w:cs="Times New Roman"/>
          <w:color w:val="202020"/>
          <w:sz w:val="24"/>
          <w:szCs w:val="24"/>
          <w:shd w:val="clear" w:color="auto" w:fill="FFFFFF"/>
        </w:rPr>
        <w:t xml:space="preserve"> sadamas </w:t>
      </w:r>
      <w:commentRangeEnd w:id="119"/>
      <w:r w:rsidR="00F5702A">
        <w:rPr>
          <w:rStyle w:val="Kommentaariviide"/>
        </w:rPr>
        <w:commentReference w:id="119"/>
      </w:r>
      <w:r w:rsidR="00B104DA" w:rsidRPr="00CE21C8">
        <w:rPr>
          <w:rFonts w:ascii="Times New Roman" w:hAnsi="Times New Roman" w:cs="Times New Roman"/>
          <w:color w:val="202020"/>
          <w:sz w:val="24"/>
          <w:szCs w:val="24"/>
          <w:shd w:val="clear" w:color="auto" w:fill="FFFFFF"/>
        </w:rPr>
        <w:t>lisaks sadamakaptenile merereostuses</w:t>
      </w:r>
      <w:r w:rsidR="00B63805">
        <w:rPr>
          <w:rFonts w:ascii="Times New Roman" w:hAnsi="Times New Roman" w:cs="Times New Roman"/>
          <w:color w:val="202020"/>
          <w:sz w:val="24"/>
          <w:szCs w:val="24"/>
          <w:shd w:val="clear" w:color="auto" w:fill="FFFFFF"/>
        </w:rPr>
        <w:t>t</w:t>
      </w:r>
      <w:r w:rsidR="003A5365">
        <w:rPr>
          <w:rFonts w:ascii="Times New Roman" w:hAnsi="Times New Roman" w:cs="Times New Roman"/>
          <w:color w:val="202020"/>
          <w:sz w:val="24"/>
          <w:szCs w:val="24"/>
          <w:shd w:val="clear" w:color="auto" w:fill="FFFFFF"/>
        </w:rPr>
        <w:t>;</w:t>
      </w:r>
      <w:r w:rsidR="00B63805">
        <w:rPr>
          <w:rFonts w:ascii="Times New Roman" w:hAnsi="Times New Roman" w:cs="Times New Roman"/>
          <w:color w:val="202020"/>
          <w:sz w:val="24"/>
          <w:szCs w:val="24"/>
          <w:shd w:val="clear" w:color="auto" w:fill="FFFFFF"/>
        </w:rPr>
        <w:t>“;</w:t>
      </w:r>
    </w:p>
    <w:bookmarkEnd w:id="118"/>
    <w:p w14:paraId="42866FEF" w14:textId="77777777" w:rsidR="00A56EF1" w:rsidRPr="007A778B" w:rsidRDefault="00A56EF1" w:rsidP="00147824">
      <w:pPr>
        <w:spacing w:after="0" w:line="240" w:lineRule="auto"/>
        <w:contextualSpacing/>
        <w:jc w:val="both"/>
        <w:rPr>
          <w:rFonts w:ascii="Times New Roman" w:hAnsi="Times New Roman" w:cs="Times New Roman"/>
          <w:sz w:val="24"/>
          <w:szCs w:val="24"/>
        </w:rPr>
      </w:pPr>
    </w:p>
    <w:p w14:paraId="52448ADE" w14:textId="7B1EAB66" w:rsidR="00E54605" w:rsidRPr="00215C4E" w:rsidRDefault="0048733F" w:rsidP="00BE0548">
      <w:pPr>
        <w:spacing w:after="0" w:line="240" w:lineRule="auto"/>
        <w:contextualSpacing/>
        <w:jc w:val="both"/>
        <w:rPr>
          <w:rFonts w:ascii="Times New Roman" w:hAnsi="Times New Roman" w:cs="Times New Roman"/>
          <w:sz w:val="24"/>
          <w:szCs w:val="24"/>
        </w:rPr>
      </w:pPr>
      <w:r w:rsidRPr="00215C4E">
        <w:rPr>
          <w:rFonts w:ascii="Times New Roman" w:hAnsi="Times New Roman" w:cs="Times New Roman"/>
          <w:b/>
          <w:bCs/>
          <w:sz w:val="24"/>
          <w:szCs w:val="24"/>
        </w:rPr>
        <w:t>5</w:t>
      </w:r>
      <w:r w:rsidR="00D57A68" w:rsidRPr="00215C4E">
        <w:rPr>
          <w:rFonts w:ascii="Times New Roman" w:hAnsi="Times New Roman" w:cs="Times New Roman"/>
          <w:b/>
          <w:bCs/>
          <w:sz w:val="24"/>
          <w:szCs w:val="24"/>
        </w:rPr>
        <w:t>7</w:t>
      </w:r>
      <w:r w:rsidR="00E54605" w:rsidRPr="00215C4E">
        <w:rPr>
          <w:rFonts w:ascii="Times New Roman" w:hAnsi="Times New Roman" w:cs="Times New Roman"/>
          <w:sz w:val="24"/>
          <w:szCs w:val="24"/>
        </w:rPr>
        <w:t>) paragrahvi 67 lõige 1 muudetakse ja sõnastatakse järgmiselt:</w:t>
      </w:r>
    </w:p>
    <w:p w14:paraId="68745743" w14:textId="62A255D3" w:rsidR="00E54605" w:rsidRPr="007A778B" w:rsidRDefault="00E54605" w:rsidP="00BE0548">
      <w:pPr>
        <w:spacing w:after="0" w:line="240" w:lineRule="auto"/>
        <w:contextualSpacing/>
        <w:jc w:val="both"/>
        <w:rPr>
          <w:rFonts w:ascii="Times New Roman" w:hAnsi="Times New Roman" w:cs="Times New Roman"/>
          <w:sz w:val="24"/>
          <w:szCs w:val="24"/>
        </w:rPr>
      </w:pPr>
      <w:r w:rsidRPr="00215C4E">
        <w:rPr>
          <w:rFonts w:ascii="Times New Roman" w:hAnsi="Times New Roman" w:cs="Times New Roman"/>
          <w:sz w:val="24"/>
          <w:szCs w:val="24"/>
        </w:rPr>
        <w:t>„(1) Lootsimise kohta vormistab loots lootsikviitungi, millele kantakse lootsimise andmed.“;</w:t>
      </w:r>
    </w:p>
    <w:p w14:paraId="09B9346D" w14:textId="77777777" w:rsidR="00F36EAA" w:rsidRPr="007A778B" w:rsidRDefault="00F36EAA" w:rsidP="00BE0548">
      <w:pPr>
        <w:spacing w:after="0" w:line="240" w:lineRule="auto"/>
        <w:contextualSpacing/>
        <w:jc w:val="both"/>
        <w:rPr>
          <w:rFonts w:ascii="Times New Roman" w:hAnsi="Times New Roman" w:cs="Times New Roman"/>
          <w:sz w:val="24"/>
          <w:szCs w:val="24"/>
        </w:rPr>
      </w:pPr>
    </w:p>
    <w:p w14:paraId="1173B569" w14:textId="08C35D8B" w:rsidR="00AD303D" w:rsidRPr="007A778B" w:rsidRDefault="0048733F" w:rsidP="00BE0548">
      <w:pPr>
        <w:spacing w:after="0" w:line="240" w:lineRule="auto"/>
        <w:contextualSpacing/>
        <w:jc w:val="both"/>
        <w:rPr>
          <w:rFonts w:ascii="Times New Roman" w:hAnsi="Times New Roman" w:cs="Times New Roman"/>
          <w:sz w:val="24"/>
          <w:szCs w:val="24"/>
        </w:rPr>
      </w:pPr>
      <w:bookmarkStart w:id="120" w:name="_Hlk142808973"/>
      <w:r>
        <w:rPr>
          <w:rFonts w:ascii="Times New Roman" w:hAnsi="Times New Roman" w:cs="Times New Roman"/>
          <w:b/>
          <w:bCs/>
          <w:sz w:val="24"/>
          <w:szCs w:val="24"/>
        </w:rPr>
        <w:t>5</w:t>
      </w:r>
      <w:r w:rsidR="00D57A68">
        <w:rPr>
          <w:rFonts w:ascii="Times New Roman" w:hAnsi="Times New Roman" w:cs="Times New Roman"/>
          <w:b/>
          <w:bCs/>
          <w:sz w:val="24"/>
          <w:szCs w:val="24"/>
        </w:rPr>
        <w:t>8</w:t>
      </w:r>
      <w:commentRangeStart w:id="121"/>
      <w:r w:rsidR="00AD303D" w:rsidRPr="007A778B">
        <w:rPr>
          <w:rFonts w:ascii="Times New Roman" w:hAnsi="Times New Roman" w:cs="Times New Roman"/>
          <w:sz w:val="24"/>
          <w:szCs w:val="24"/>
        </w:rPr>
        <w:t xml:space="preserve">) paragrahvi 68 </w:t>
      </w:r>
      <w:commentRangeEnd w:id="121"/>
      <w:r w:rsidR="00D54F93">
        <w:rPr>
          <w:rStyle w:val="Kommentaariviide"/>
        </w:rPr>
        <w:commentReference w:id="121"/>
      </w:r>
      <w:r w:rsidR="00AD303D" w:rsidRPr="007A778B">
        <w:rPr>
          <w:rFonts w:ascii="Times New Roman" w:hAnsi="Times New Roman" w:cs="Times New Roman"/>
          <w:sz w:val="24"/>
          <w:szCs w:val="24"/>
        </w:rPr>
        <w:t>lõige 2 muudetakse ja sõnastatakse järgmiselt:</w:t>
      </w:r>
    </w:p>
    <w:p w14:paraId="043AF12D" w14:textId="072A336C" w:rsidR="00AD303D" w:rsidRPr="00256B99" w:rsidRDefault="00AD303D" w:rsidP="00BE0548">
      <w:pPr>
        <w:spacing w:after="0" w:line="240" w:lineRule="auto"/>
        <w:contextualSpacing/>
        <w:jc w:val="both"/>
        <w:rPr>
          <w:rFonts w:ascii="Times New Roman" w:hAnsi="Times New Roman" w:cs="Times New Roman"/>
          <w:sz w:val="24"/>
          <w:szCs w:val="24"/>
        </w:rPr>
      </w:pPr>
      <w:r w:rsidRPr="007A778B">
        <w:rPr>
          <w:rFonts w:ascii="Times New Roman" w:hAnsi="Times New Roman" w:cs="Times New Roman"/>
          <w:sz w:val="24"/>
          <w:szCs w:val="24"/>
        </w:rPr>
        <w:t xml:space="preserve">„(2) Lootsimise eest </w:t>
      </w:r>
      <w:r w:rsidRPr="00256B99">
        <w:rPr>
          <w:rFonts w:ascii="Times New Roman" w:hAnsi="Times New Roman" w:cs="Times New Roman"/>
          <w:sz w:val="24"/>
          <w:szCs w:val="24"/>
        </w:rPr>
        <w:t xml:space="preserve">maksab lootsitasu reeder, laevaagent või sadamapidaja, </w:t>
      </w:r>
      <w:commentRangeStart w:id="122"/>
      <w:r w:rsidRPr="00256B99">
        <w:rPr>
          <w:rFonts w:ascii="Times New Roman" w:hAnsi="Times New Roman" w:cs="Times New Roman"/>
          <w:sz w:val="24"/>
          <w:szCs w:val="24"/>
        </w:rPr>
        <w:t xml:space="preserve">välja arvatud </w:t>
      </w:r>
      <w:r w:rsidR="00EE3006" w:rsidRPr="00256B99">
        <w:rPr>
          <w:rFonts w:ascii="Times New Roman" w:hAnsi="Times New Roman" w:cs="Times New Roman"/>
          <w:sz w:val="24"/>
          <w:szCs w:val="24"/>
        </w:rPr>
        <w:t xml:space="preserve">käesoleva paragrahvi </w:t>
      </w:r>
      <w:r w:rsidRPr="00256B99">
        <w:rPr>
          <w:rFonts w:ascii="Times New Roman" w:hAnsi="Times New Roman" w:cs="Times New Roman"/>
          <w:sz w:val="24"/>
          <w:szCs w:val="24"/>
        </w:rPr>
        <w:t>lõikes 5 nimetatud juhul</w:t>
      </w:r>
      <w:r w:rsidRPr="00A63F4D">
        <w:rPr>
          <w:rFonts w:ascii="Times New Roman" w:hAnsi="Times New Roman" w:cs="Times New Roman"/>
          <w:sz w:val="24"/>
          <w:szCs w:val="24"/>
        </w:rPr>
        <w:t>.</w:t>
      </w:r>
      <w:r w:rsidRPr="00A63F4D" w:rsidDel="00103099">
        <w:rPr>
          <w:rFonts w:ascii="Times New Roman" w:hAnsi="Times New Roman" w:cs="Times New Roman"/>
          <w:sz w:val="24"/>
          <w:szCs w:val="24"/>
        </w:rPr>
        <w:t>“;</w:t>
      </w:r>
      <w:bookmarkEnd w:id="120"/>
      <w:commentRangeEnd w:id="122"/>
      <w:r w:rsidR="002D1E9F">
        <w:rPr>
          <w:rStyle w:val="Kommentaariviide"/>
        </w:rPr>
        <w:commentReference w:id="122"/>
      </w:r>
    </w:p>
    <w:p w14:paraId="670E6782"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59141A96" w14:textId="1F5B35ED" w:rsidR="00FE66CC" w:rsidRPr="00256B99" w:rsidRDefault="0048733F"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5</w:t>
      </w:r>
      <w:r w:rsidR="00D57A68">
        <w:rPr>
          <w:rFonts w:ascii="Times New Roman" w:hAnsi="Times New Roman" w:cs="Times New Roman"/>
          <w:b/>
          <w:bCs/>
          <w:sz w:val="24"/>
          <w:szCs w:val="24"/>
        </w:rPr>
        <w:t>9</w:t>
      </w:r>
      <w:r w:rsidR="00FE66CC" w:rsidRPr="00256B99">
        <w:rPr>
          <w:rFonts w:ascii="Times New Roman" w:hAnsi="Times New Roman" w:cs="Times New Roman"/>
          <w:sz w:val="24"/>
          <w:szCs w:val="24"/>
        </w:rPr>
        <w:t>) paragrahvi 68 lõikest 2</w:t>
      </w:r>
      <w:r w:rsidR="00FE66CC" w:rsidRPr="00256B99">
        <w:rPr>
          <w:rFonts w:ascii="Times New Roman" w:hAnsi="Times New Roman" w:cs="Times New Roman"/>
          <w:sz w:val="24"/>
          <w:szCs w:val="24"/>
          <w:vertAlign w:val="superscript"/>
        </w:rPr>
        <w:t>6</w:t>
      </w:r>
      <w:r w:rsidR="00FE66CC" w:rsidRPr="00256B99">
        <w:rPr>
          <w:rFonts w:ascii="Times New Roman" w:hAnsi="Times New Roman" w:cs="Times New Roman"/>
          <w:sz w:val="24"/>
          <w:szCs w:val="24"/>
        </w:rPr>
        <w:t xml:space="preserve"> jäetakse välja tekstiosa „sadama akvatooriumil,“;</w:t>
      </w:r>
    </w:p>
    <w:p w14:paraId="06821BDD"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13992513" w14:textId="269C4DE6" w:rsidR="00B17EDB" w:rsidRPr="00256B99" w:rsidRDefault="00D57A68"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60</w:t>
      </w:r>
      <w:r w:rsidR="00B17EDB" w:rsidRPr="00256B99">
        <w:rPr>
          <w:rFonts w:ascii="Times New Roman" w:hAnsi="Times New Roman" w:cs="Times New Roman"/>
          <w:sz w:val="24"/>
          <w:szCs w:val="24"/>
        </w:rPr>
        <w:t>) paragrahvi 68 lõikest 2</w:t>
      </w:r>
      <w:r w:rsidR="00B17EDB" w:rsidRPr="00256B99">
        <w:rPr>
          <w:rFonts w:ascii="Times New Roman" w:hAnsi="Times New Roman" w:cs="Times New Roman"/>
          <w:sz w:val="24"/>
          <w:szCs w:val="24"/>
          <w:vertAlign w:val="superscript"/>
        </w:rPr>
        <w:t>7</w:t>
      </w:r>
      <w:r w:rsidR="00B17EDB" w:rsidRPr="00256B99">
        <w:rPr>
          <w:rFonts w:ascii="Times New Roman" w:hAnsi="Times New Roman" w:cs="Times New Roman"/>
          <w:sz w:val="24"/>
          <w:szCs w:val="24"/>
        </w:rPr>
        <w:t xml:space="preserve"> jäetakse välja tekstiosa „ja lootsitasu maksmise korra,“;</w:t>
      </w:r>
    </w:p>
    <w:p w14:paraId="67ACAA6E"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312DDCD8" w14:textId="2890A5A0" w:rsidR="00FA530A" w:rsidRPr="00256B99" w:rsidRDefault="001F23F2"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1</w:t>
      </w:r>
      <w:r w:rsidR="00FA530A" w:rsidRPr="00256B99">
        <w:rPr>
          <w:rFonts w:ascii="Times New Roman" w:hAnsi="Times New Roman" w:cs="Times New Roman"/>
          <w:sz w:val="24"/>
          <w:szCs w:val="24"/>
        </w:rPr>
        <w:t>) paragrahvi 68 täiendatakse lõikega 2</w:t>
      </w:r>
      <w:r w:rsidR="00FA530A" w:rsidRPr="00256B99">
        <w:rPr>
          <w:rFonts w:ascii="Times New Roman" w:hAnsi="Times New Roman" w:cs="Times New Roman"/>
          <w:sz w:val="24"/>
          <w:szCs w:val="24"/>
          <w:vertAlign w:val="superscript"/>
        </w:rPr>
        <w:t>8</w:t>
      </w:r>
      <w:r w:rsidR="00FA530A" w:rsidRPr="00256B99">
        <w:rPr>
          <w:rFonts w:ascii="Times New Roman" w:hAnsi="Times New Roman" w:cs="Times New Roman"/>
          <w:sz w:val="24"/>
          <w:szCs w:val="24"/>
        </w:rPr>
        <w:t xml:space="preserve"> järgmises sõnastuses:</w:t>
      </w:r>
    </w:p>
    <w:p w14:paraId="477E2834" w14:textId="43994003" w:rsidR="00FA530A" w:rsidRPr="00256B99" w:rsidRDefault="00EA05C7"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„(2</w:t>
      </w:r>
      <w:r w:rsidRPr="00256B99">
        <w:rPr>
          <w:rFonts w:ascii="Times New Roman" w:hAnsi="Times New Roman" w:cs="Times New Roman"/>
          <w:sz w:val="24"/>
          <w:szCs w:val="24"/>
          <w:vertAlign w:val="superscript"/>
        </w:rPr>
        <w:t>8</w:t>
      </w:r>
      <w:r w:rsidRPr="00256B99">
        <w:rPr>
          <w:rFonts w:ascii="Times New Roman" w:hAnsi="Times New Roman" w:cs="Times New Roman"/>
          <w:sz w:val="24"/>
          <w:szCs w:val="24"/>
        </w:rPr>
        <w:t xml:space="preserve">) </w:t>
      </w:r>
      <w:r w:rsidR="00FA530A" w:rsidRPr="00256B99">
        <w:rPr>
          <w:rFonts w:ascii="Times New Roman" w:hAnsi="Times New Roman" w:cs="Times New Roman"/>
          <w:sz w:val="24"/>
          <w:szCs w:val="24"/>
        </w:rPr>
        <w:t xml:space="preserve">Kui loots lootsib karavanis </w:t>
      </w:r>
      <w:del w:id="123" w:author="Kärt Voor" w:date="2024-04-02T20:48:00Z">
        <w:r w:rsidR="00FA530A" w:rsidRPr="00256B99" w:rsidDel="002D1E9F">
          <w:rPr>
            <w:rFonts w:ascii="Times New Roman" w:hAnsi="Times New Roman" w:cs="Times New Roman"/>
            <w:sz w:val="24"/>
            <w:szCs w:val="24"/>
          </w:rPr>
          <w:delText xml:space="preserve">sõitvaid </w:delText>
        </w:r>
      </w:del>
      <w:commentRangeStart w:id="124"/>
      <w:ins w:id="125" w:author="Kärt Voor" w:date="2024-04-02T20:48:00Z">
        <w:r w:rsidR="002D1E9F">
          <w:rPr>
            <w:rFonts w:ascii="Times New Roman" w:hAnsi="Times New Roman" w:cs="Times New Roman"/>
            <w:sz w:val="24"/>
            <w:szCs w:val="24"/>
          </w:rPr>
          <w:t>liikuvaid</w:t>
        </w:r>
      </w:ins>
      <w:commentRangeEnd w:id="124"/>
      <w:ins w:id="126" w:author="Kärt Voor" w:date="2024-04-02T20:51:00Z">
        <w:r w:rsidR="002D1E9F">
          <w:rPr>
            <w:rStyle w:val="Kommentaariviide"/>
          </w:rPr>
          <w:commentReference w:id="124"/>
        </w:r>
      </w:ins>
      <w:ins w:id="127" w:author="Kärt Voor" w:date="2024-04-02T20:48:00Z">
        <w:r w:rsidR="002D1E9F" w:rsidRPr="00256B99">
          <w:rPr>
            <w:rFonts w:ascii="Times New Roman" w:hAnsi="Times New Roman" w:cs="Times New Roman"/>
            <w:sz w:val="24"/>
            <w:szCs w:val="24"/>
          </w:rPr>
          <w:t xml:space="preserve"> </w:t>
        </w:r>
      </w:ins>
      <w:r w:rsidR="00FA530A" w:rsidRPr="00256B99">
        <w:rPr>
          <w:rFonts w:ascii="Times New Roman" w:hAnsi="Times New Roman" w:cs="Times New Roman"/>
          <w:sz w:val="24"/>
          <w:szCs w:val="24"/>
        </w:rPr>
        <w:t xml:space="preserve">laevu, </w:t>
      </w:r>
      <w:r w:rsidR="00B11C9E">
        <w:rPr>
          <w:rFonts w:ascii="Times New Roman" w:hAnsi="Times New Roman" w:cs="Times New Roman"/>
          <w:sz w:val="24"/>
          <w:szCs w:val="24"/>
        </w:rPr>
        <w:t xml:space="preserve">makstakse </w:t>
      </w:r>
      <w:r w:rsidR="00FA530A" w:rsidRPr="00256B99">
        <w:rPr>
          <w:rFonts w:ascii="Times New Roman" w:hAnsi="Times New Roman" w:cs="Times New Roman"/>
          <w:sz w:val="24"/>
          <w:szCs w:val="24"/>
        </w:rPr>
        <w:t xml:space="preserve">iga lootsitava laeva eest lootsitasu </w:t>
      </w:r>
      <w:ins w:id="128" w:author="Kärt Voor" w:date="2024-04-02T20:53:00Z">
        <w:r w:rsidR="002D1E9F">
          <w:rPr>
            <w:rFonts w:ascii="Times New Roman" w:hAnsi="Times New Roman" w:cs="Times New Roman"/>
            <w:sz w:val="24"/>
            <w:szCs w:val="24"/>
          </w:rPr>
          <w:t>käesoleva paragrahvi lõike 2</w:t>
        </w:r>
        <w:r w:rsidR="002D1E9F" w:rsidRPr="006843F3">
          <w:rPr>
            <w:rFonts w:ascii="Times New Roman" w:hAnsi="Times New Roman" w:cs="Times New Roman"/>
            <w:sz w:val="24"/>
            <w:szCs w:val="24"/>
            <w:vertAlign w:val="superscript"/>
          </w:rPr>
          <w:t>7</w:t>
        </w:r>
        <w:r w:rsidR="002D1E9F">
          <w:rPr>
            <w:rFonts w:ascii="Times New Roman" w:hAnsi="Times New Roman" w:cs="Times New Roman"/>
            <w:sz w:val="24"/>
            <w:szCs w:val="24"/>
          </w:rPr>
          <w:t xml:space="preserve"> alusel </w:t>
        </w:r>
      </w:ins>
      <w:r w:rsidR="00B11C9E">
        <w:rPr>
          <w:rFonts w:ascii="Times New Roman" w:hAnsi="Times New Roman" w:cs="Times New Roman"/>
          <w:sz w:val="24"/>
          <w:szCs w:val="24"/>
        </w:rPr>
        <w:t xml:space="preserve">kehtestatud </w:t>
      </w:r>
      <w:r w:rsidR="00FA530A" w:rsidRPr="00256B99">
        <w:rPr>
          <w:rFonts w:ascii="Times New Roman" w:hAnsi="Times New Roman" w:cs="Times New Roman"/>
          <w:sz w:val="24"/>
          <w:szCs w:val="24"/>
        </w:rPr>
        <w:t>tasumäärade järgi.“;</w:t>
      </w:r>
    </w:p>
    <w:p w14:paraId="154AC3F9"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53BD7552" w14:textId="502EB813" w:rsidR="00EA1A38" w:rsidRPr="00256B99" w:rsidRDefault="00B607F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2</w:t>
      </w:r>
      <w:r w:rsidR="00EA1A38" w:rsidRPr="00256B99">
        <w:rPr>
          <w:rFonts w:ascii="Times New Roman" w:hAnsi="Times New Roman" w:cs="Times New Roman"/>
          <w:b/>
          <w:bCs/>
          <w:sz w:val="24"/>
          <w:szCs w:val="24"/>
        </w:rPr>
        <w:t>)</w:t>
      </w:r>
      <w:r w:rsidR="00EA1A38" w:rsidRPr="00256B99">
        <w:rPr>
          <w:rFonts w:ascii="Times New Roman" w:hAnsi="Times New Roman" w:cs="Times New Roman"/>
          <w:sz w:val="24"/>
          <w:szCs w:val="24"/>
        </w:rPr>
        <w:t xml:space="preserve"> paragrahvi 68 lõige 3 muudetakse ja sõnastatakse järgmiselt:</w:t>
      </w:r>
    </w:p>
    <w:p w14:paraId="12371759" w14:textId="6D82042B" w:rsidR="00C63F77" w:rsidRPr="00256B99" w:rsidRDefault="00EA1A38"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 xml:space="preserve">„(3) Kui loots on tellitud laevale selles laevaliikluse piirkonnas, kus lootsimine ei ole kohustuslik, ja lootsi teenusest loobutakse, maksab reeder või laevaagent lootsitasu </w:t>
      </w:r>
      <w:ins w:id="129" w:author="Kärt Voor" w:date="2024-04-02T20:53:00Z">
        <w:r w:rsidR="002D1E9F">
          <w:rPr>
            <w:rFonts w:ascii="Times New Roman" w:hAnsi="Times New Roman" w:cs="Times New Roman"/>
            <w:sz w:val="24"/>
            <w:szCs w:val="24"/>
          </w:rPr>
          <w:t>käesoleva paragrahvi lõike 2</w:t>
        </w:r>
        <w:r w:rsidR="002D1E9F" w:rsidRPr="002D1E9F">
          <w:rPr>
            <w:rFonts w:ascii="Times New Roman" w:hAnsi="Times New Roman" w:cs="Times New Roman"/>
            <w:sz w:val="24"/>
            <w:szCs w:val="24"/>
            <w:vertAlign w:val="superscript"/>
            <w:rPrChange w:id="130" w:author="Kärt Voor" w:date="2024-04-02T20:53:00Z">
              <w:rPr>
                <w:rFonts w:ascii="Times New Roman" w:hAnsi="Times New Roman" w:cs="Times New Roman"/>
                <w:sz w:val="24"/>
                <w:szCs w:val="24"/>
              </w:rPr>
            </w:rPrChange>
          </w:rPr>
          <w:t>7</w:t>
        </w:r>
        <w:r w:rsidR="002D1E9F">
          <w:rPr>
            <w:rFonts w:ascii="Times New Roman" w:hAnsi="Times New Roman" w:cs="Times New Roman"/>
            <w:sz w:val="24"/>
            <w:szCs w:val="24"/>
          </w:rPr>
          <w:t xml:space="preserve"> alusel </w:t>
        </w:r>
      </w:ins>
      <w:r w:rsidRPr="00256B99">
        <w:rPr>
          <w:rFonts w:ascii="Times New Roman" w:hAnsi="Times New Roman" w:cs="Times New Roman"/>
          <w:sz w:val="24"/>
          <w:szCs w:val="24"/>
        </w:rPr>
        <w:t>kehtestatud tasumäärade järgi.“;</w:t>
      </w:r>
    </w:p>
    <w:p w14:paraId="1DE5D8F1"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558F88B0" w14:textId="2B589FA6" w:rsidR="00C63F77" w:rsidRPr="00256B99" w:rsidRDefault="00B607F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3</w:t>
      </w:r>
      <w:r w:rsidR="00C63F77" w:rsidRPr="00256B99">
        <w:rPr>
          <w:rFonts w:ascii="Times New Roman" w:hAnsi="Times New Roman" w:cs="Times New Roman"/>
          <w:b/>
          <w:bCs/>
          <w:sz w:val="24"/>
          <w:szCs w:val="24"/>
        </w:rPr>
        <w:t>)</w:t>
      </w:r>
      <w:r w:rsidR="00C63F77" w:rsidRPr="00256B99">
        <w:rPr>
          <w:rFonts w:ascii="Times New Roman" w:hAnsi="Times New Roman" w:cs="Times New Roman"/>
          <w:sz w:val="24"/>
          <w:szCs w:val="24"/>
        </w:rPr>
        <w:t xml:space="preserve"> paragrahvi 68 lõi</w:t>
      </w:r>
      <w:r w:rsidR="006A172A" w:rsidRPr="00256B99">
        <w:rPr>
          <w:rFonts w:ascii="Times New Roman" w:hAnsi="Times New Roman" w:cs="Times New Roman"/>
          <w:sz w:val="24"/>
          <w:szCs w:val="24"/>
        </w:rPr>
        <w:t>ke</w:t>
      </w:r>
      <w:r w:rsidR="00C63F77" w:rsidRPr="00256B99">
        <w:rPr>
          <w:rFonts w:ascii="Times New Roman" w:hAnsi="Times New Roman" w:cs="Times New Roman"/>
          <w:sz w:val="24"/>
          <w:szCs w:val="24"/>
        </w:rPr>
        <w:t xml:space="preserve"> 4 esimene lause muudetakse ja sõnastatakse järgmiselt:</w:t>
      </w:r>
    </w:p>
    <w:p w14:paraId="7E7BAC90" w14:textId="2F078610" w:rsidR="00C63F77" w:rsidRPr="00256B99" w:rsidRDefault="00EA05C7"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 xml:space="preserve">„Laeva eest, </w:t>
      </w:r>
      <w:r w:rsidR="00C63F77" w:rsidRPr="00256B99">
        <w:rPr>
          <w:rFonts w:ascii="Times New Roman" w:hAnsi="Times New Roman" w:cs="Times New Roman"/>
          <w:sz w:val="24"/>
          <w:szCs w:val="24"/>
        </w:rPr>
        <w:t xml:space="preserve">mis on vabastatud kohustuslikust lootsimisest </w:t>
      </w:r>
      <w:r w:rsidR="00AF1B7A" w:rsidRPr="00256B99">
        <w:rPr>
          <w:rFonts w:ascii="Times New Roman" w:hAnsi="Times New Roman" w:cs="Times New Roman"/>
          <w:sz w:val="24"/>
          <w:szCs w:val="24"/>
        </w:rPr>
        <w:t>ning mis ei</w:t>
      </w:r>
      <w:r w:rsidR="00C63F77" w:rsidRPr="00256B99">
        <w:rPr>
          <w:rFonts w:ascii="Times New Roman" w:hAnsi="Times New Roman" w:cs="Times New Roman"/>
          <w:sz w:val="24"/>
          <w:szCs w:val="24"/>
        </w:rPr>
        <w:t xml:space="preserve"> kasuta lootsiteenust, ei maksta lootsitasu.“;</w:t>
      </w:r>
    </w:p>
    <w:p w14:paraId="13AB2674"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39DBFB25" w14:textId="77777777" w:rsidR="00093FB7" w:rsidRPr="00093FB7" w:rsidRDefault="00B607F6" w:rsidP="00093FB7">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4</w:t>
      </w:r>
      <w:r w:rsidR="00160BEB" w:rsidRPr="00256B99">
        <w:rPr>
          <w:rFonts w:ascii="Times New Roman" w:hAnsi="Times New Roman" w:cs="Times New Roman"/>
          <w:sz w:val="24"/>
          <w:szCs w:val="24"/>
        </w:rPr>
        <w:t xml:space="preserve">) </w:t>
      </w:r>
      <w:r w:rsidR="00093FB7" w:rsidRPr="00093FB7">
        <w:rPr>
          <w:rFonts w:ascii="Times New Roman" w:hAnsi="Times New Roman" w:cs="Times New Roman"/>
          <w:sz w:val="24"/>
          <w:szCs w:val="24"/>
        </w:rPr>
        <w:t>paragrahvi 68 lõike 5 teine lause muudetakse ja sõnastatakse järgmiselt:</w:t>
      </w:r>
    </w:p>
    <w:p w14:paraId="059C11EB" w14:textId="3262CA52" w:rsidR="00093FB7" w:rsidRDefault="00093FB7" w:rsidP="00093FB7">
      <w:pPr>
        <w:spacing w:after="0" w:line="240" w:lineRule="auto"/>
        <w:contextualSpacing/>
        <w:jc w:val="both"/>
        <w:rPr>
          <w:rFonts w:ascii="Times New Roman" w:hAnsi="Times New Roman" w:cs="Times New Roman"/>
          <w:sz w:val="24"/>
          <w:szCs w:val="24"/>
        </w:rPr>
      </w:pPr>
      <w:r w:rsidRPr="00093FB7">
        <w:rPr>
          <w:rFonts w:ascii="Times New Roman" w:hAnsi="Times New Roman" w:cs="Times New Roman"/>
          <w:sz w:val="24"/>
          <w:szCs w:val="24"/>
        </w:rPr>
        <w:t xml:space="preserve">„Nimetatud juhtudel </w:t>
      </w:r>
      <w:del w:id="131" w:author="Kärt Voor" w:date="2024-04-02T21:22:00Z">
        <w:r w:rsidRPr="00093FB7" w:rsidDel="00B508CD">
          <w:rPr>
            <w:rFonts w:ascii="Times New Roman" w:hAnsi="Times New Roman" w:cs="Times New Roman"/>
            <w:sz w:val="24"/>
            <w:szCs w:val="24"/>
          </w:rPr>
          <w:delText xml:space="preserve">tasutakse </w:delText>
        </w:r>
      </w:del>
      <w:commentRangeStart w:id="132"/>
      <w:ins w:id="133" w:author="Kärt Voor" w:date="2024-04-02T21:22:00Z">
        <w:r w:rsidR="00B508CD">
          <w:rPr>
            <w:rFonts w:ascii="Times New Roman" w:hAnsi="Times New Roman" w:cs="Times New Roman"/>
            <w:sz w:val="24"/>
            <w:szCs w:val="24"/>
          </w:rPr>
          <w:t>makstakse</w:t>
        </w:r>
        <w:commentRangeEnd w:id="132"/>
        <w:r w:rsidR="00B508CD">
          <w:rPr>
            <w:rStyle w:val="Kommentaariviide"/>
          </w:rPr>
          <w:commentReference w:id="132"/>
        </w:r>
        <w:r w:rsidR="00B508CD" w:rsidRPr="00093FB7">
          <w:rPr>
            <w:rFonts w:ascii="Times New Roman" w:hAnsi="Times New Roman" w:cs="Times New Roman"/>
            <w:sz w:val="24"/>
            <w:szCs w:val="24"/>
          </w:rPr>
          <w:t xml:space="preserve"> </w:t>
        </w:r>
      </w:ins>
      <w:r w:rsidRPr="00093FB7">
        <w:rPr>
          <w:rFonts w:ascii="Times New Roman" w:hAnsi="Times New Roman" w:cs="Times New Roman"/>
          <w:sz w:val="24"/>
          <w:szCs w:val="24"/>
        </w:rPr>
        <w:t xml:space="preserve">lootsitasu 50 protsenti </w:t>
      </w:r>
      <w:commentRangeStart w:id="134"/>
      <w:r w:rsidRPr="00093FB7">
        <w:rPr>
          <w:rFonts w:ascii="Times New Roman" w:hAnsi="Times New Roman" w:cs="Times New Roman"/>
          <w:sz w:val="24"/>
          <w:szCs w:val="24"/>
        </w:rPr>
        <w:t>käesoleva paragrahvi kohaselt arvestatud lootsitasust.“</w:t>
      </w:r>
      <w:commentRangeEnd w:id="134"/>
      <w:r w:rsidR="009C283A">
        <w:rPr>
          <w:rStyle w:val="Kommentaariviide"/>
        </w:rPr>
        <w:commentReference w:id="134"/>
      </w:r>
      <w:r w:rsidRPr="00093FB7">
        <w:rPr>
          <w:rFonts w:ascii="Times New Roman" w:hAnsi="Times New Roman" w:cs="Times New Roman"/>
          <w:sz w:val="24"/>
          <w:szCs w:val="24"/>
        </w:rPr>
        <w:t>;</w:t>
      </w:r>
    </w:p>
    <w:p w14:paraId="64DAD3FA" w14:textId="77777777" w:rsidR="00093FB7" w:rsidRDefault="00093FB7" w:rsidP="00BE0548">
      <w:pPr>
        <w:spacing w:after="0" w:line="240" w:lineRule="auto"/>
        <w:contextualSpacing/>
        <w:jc w:val="both"/>
        <w:rPr>
          <w:rFonts w:ascii="Times New Roman" w:hAnsi="Times New Roman" w:cs="Times New Roman"/>
          <w:sz w:val="24"/>
          <w:szCs w:val="24"/>
        </w:rPr>
      </w:pPr>
    </w:p>
    <w:p w14:paraId="2FE015BA" w14:textId="0BB57472" w:rsidR="00160BEB" w:rsidRPr="00256B99" w:rsidRDefault="00093FB7" w:rsidP="00BE0548">
      <w:pPr>
        <w:spacing w:after="0" w:line="240" w:lineRule="auto"/>
        <w:contextualSpacing/>
        <w:jc w:val="both"/>
        <w:rPr>
          <w:rFonts w:ascii="Times New Roman" w:hAnsi="Times New Roman" w:cs="Times New Roman"/>
          <w:sz w:val="24"/>
          <w:szCs w:val="24"/>
        </w:rPr>
      </w:pPr>
      <w:r w:rsidRPr="007B4106">
        <w:rPr>
          <w:rFonts w:ascii="Times New Roman" w:hAnsi="Times New Roman" w:cs="Times New Roman"/>
          <w:b/>
          <w:bCs/>
          <w:sz w:val="24"/>
          <w:szCs w:val="24"/>
        </w:rPr>
        <w:t>65)</w:t>
      </w:r>
      <w:r w:rsidRPr="00093FB7">
        <w:rPr>
          <w:rFonts w:ascii="Times New Roman" w:hAnsi="Times New Roman" w:cs="Times New Roman"/>
          <w:sz w:val="24"/>
          <w:szCs w:val="24"/>
        </w:rPr>
        <w:t xml:space="preserve"> </w:t>
      </w:r>
      <w:r w:rsidR="00160BEB" w:rsidRPr="00256B99">
        <w:rPr>
          <w:rFonts w:ascii="Times New Roman" w:hAnsi="Times New Roman" w:cs="Times New Roman"/>
          <w:sz w:val="24"/>
          <w:szCs w:val="24"/>
        </w:rPr>
        <w:t>paragrahvi 68 täiendatakse lõigetega 5</w:t>
      </w:r>
      <w:r w:rsidR="00160BEB" w:rsidRPr="00256B99">
        <w:rPr>
          <w:rFonts w:ascii="Times New Roman" w:hAnsi="Times New Roman" w:cs="Times New Roman"/>
          <w:sz w:val="24"/>
          <w:szCs w:val="24"/>
          <w:vertAlign w:val="superscript"/>
        </w:rPr>
        <w:t>1</w:t>
      </w:r>
      <w:r w:rsidR="00160BEB" w:rsidRPr="00256B99">
        <w:rPr>
          <w:rFonts w:ascii="Times New Roman" w:hAnsi="Times New Roman" w:cs="Times New Roman"/>
          <w:sz w:val="24"/>
          <w:szCs w:val="24"/>
        </w:rPr>
        <w:t>–5</w:t>
      </w:r>
      <w:r w:rsidR="007E1254" w:rsidRPr="00256B99">
        <w:rPr>
          <w:rFonts w:ascii="Times New Roman" w:hAnsi="Times New Roman" w:cs="Times New Roman"/>
          <w:sz w:val="24"/>
          <w:szCs w:val="24"/>
          <w:vertAlign w:val="superscript"/>
        </w:rPr>
        <w:t xml:space="preserve">7 </w:t>
      </w:r>
      <w:r w:rsidR="00160BEB" w:rsidRPr="00256B99">
        <w:rPr>
          <w:rFonts w:ascii="Times New Roman" w:hAnsi="Times New Roman" w:cs="Times New Roman"/>
          <w:sz w:val="24"/>
          <w:szCs w:val="24"/>
        </w:rPr>
        <w:t>järgmises sõnastuses:</w:t>
      </w:r>
    </w:p>
    <w:p w14:paraId="42AE46DA" w14:textId="20800831" w:rsidR="00160BEB" w:rsidRPr="00256B99" w:rsidRDefault="00160BEB"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„(5</w:t>
      </w:r>
      <w:r w:rsidRPr="00256B99">
        <w:rPr>
          <w:rFonts w:ascii="Times New Roman" w:hAnsi="Times New Roman" w:cs="Times New Roman"/>
          <w:sz w:val="24"/>
          <w:szCs w:val="24"/>
          <w:vertAlign w:val="superscript"/>
        </w:rPr>
        <w:t>1</w:t>
      </w:r>
      <w:r w:rsidRPr="00256B99">
        <w:rPr>
          <w:rFonts w:ascii="Times New Roman" w:hAnsi="Times New Roman" w:cs="Times New Roman"/>
          <w:sz w:val="24"/>
          <w:szCs w:val="24"/>
        </w:rPr>
        <w:t>)</w:t>
      </w:r>
      <w:commentRangeStart w:id="135"/>
      <w:r w:rsidRPr="00256B99">
        <w:rPr>
          <w:rFonts w:ascii="Times New Roman" w:hAnsi="Times New Roman" w:cs="Times New Roman"/>
          <w:sz w:val="24"/>
          <w:szCs w:val="24"/>
        </w:rPr>
        <w:t xml:space="preserve"> Lootsitasu laekub riigieelarvesse. Loositasu arvestab ja makseteatise väljastab Riigilaevastik.</w:t>
      </w:r>
      <w:commentRangeEnd w:id="135"/>
      <w:r w:rsidR="00D54F93">
        <w:rPr>
          <w:rStyle w:val="Kommentaariviide"/>
        </w:rPr>
        <w:commentReference w:id="135"/>
      </w:r>
    </w:p>
    <w:p w14:paraId="44F1FF79"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32E10192" w14:textId="7802F559" w:rsidR="00160BEB" w:rsidRPr="00256B99" w:rsidRDefault="00160BEB"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(5</w:t>
      </w:r>
      <w:r w:rsidRPr="00256B99">
        <w:rPr>
          <w:rFonts w:ascii="Times New Roman" w:hAnsi="Times New Roman" w:cs="Times New Roman"/>
          <w:sz w:val="24"/>
          <w:szCs w:val="24"/>
          <w:vertAlign w:val="superscript"/>
        </w:rPr>
        <w:t>2</w:t>
      </w:r>
      <w:r w:rsidRPr="00256B99">
        <w:rPr>
          <w:rFonts w:ascii="Times New Roman" w:hAnsi="Times New Roman" w:cs="Times New Roman"/>
          <w:sz w:val="24"/>
          <w:szCs w:val="24"/>
        </w:rPr>
        <w:t>) Riigilaevastik esitab lootsitellimuses lootsitasu maksjana nimetatud isikule</w:t>
      </w:r>
      <w:commentRangeStart w:id="136"/>
      <w:r w:rsidRPr="00256B99">
        <w:rPr>
          <w:rFonts w:ascii="Times New Roman" w:hAnsi="Times New Roman" w:cs="Times New Roman"/>
          <w:sz w:val="24"/>
          <w:szCs w:val="24"/>
        </w:rPr>
        <w:t xml:space="preserve"> tasumisele </w:t>
      </w:r>
      <w:commentRangeEnd w:id="136"/>
      <w:r w:rsidR="00B508CD">
        <w:rPr>
          <w:rStyle w:val="Kommentaariviide"/>
        </w:rPr>
        <w:commentReference w:id="136"/>
      </w:r>
      <w:r w:rsidRPr="00256B99">
        <w:rPr>
          <w:rFonts w:ascii="Times New Roman" w:hAnsi="Times New Roman" w:cs="Times New Roman"/>
          <w:sz w:val="24"/>
          <w:szCs w:val="24"/>
        </w:rPr>
        <w:t>kuuluva lootsitasu kohta makseteatise. Kui lootsitellimuses lootsitasu maksjana nimetatud isiku andmed on puudulikud või ebaõiged, esitab Riigilaevastik makseteatise laevaagendile, välja arvatud juhul, kui Eesti riigilippu kandval laeval puudub laevaagent või lootsitellimuse on esitanud sadamapidaja.</w:t>
      </w:r>
    </w:p>
    <w:p w14:paraId="35A5068B"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7D0618D9" w14:textId="77777777" w:rsidR="00160BEB" w:rsidRPr="00256B99" w:rsidRDefault="00160BEB" w:rsidP="00BE0548">
      <w:pPr>
        <w:spacing w:after="0" w:line="240" w:lineRule="auto"/>
        <w:contextualSpacing/>
        <w:jc w:val="both"/>
        <w:rPr>
          <w:rFonts w:ascii="Times New Roman" w:hAnsi="Times New Roman" w:cs="Times New Roman"/>
          <w:color w:val="202020"/>
          <w:sz w:val="24"/>
          <w:szCs w:val="24"/>
        </w:rPr>
      </w:pPr>
      <w:r w:rsidRPr="00256B99">
        <w:rPr>
          <w:rFonts w:ascii="Times New Roman" w:hAnsi="Times New Roman" w:cs="Times New Roman"/>
          <w:sz w:val="24"/>
          <w:szCs w:val="24"/>
        </w:rPr>
        <w:t>(5</w:t>
      </w:r>
      <w:r w:rsidRPr="00256B99">
        <w:rPr>
          <w:rFonts w:ascii="Times New Roman" w:hAnsi="Times New Roman" w:cs="Times New Roman"/>
          <w:sz w:val="24"/>
          <w:szCs w:val="24"/>
          <w:vertAlign w:val="superscript"/>
        </w:rPr>
        <w:t>3</w:t>
      </w:r>
      <w:r w:rsidRPr="00256B99">
        <w:rPr>
          <w:rFonts w:ascii="Times New Roman" w:hAnsi="Times New Roman" w:cs="Times New Roman"/>
          <w:sz w:val="24"/>
          <w:szCs w:val="24"/>
        </w:rPr>
        <w:t xml:space="preserve">) </w:t>
      </w:r>
      <w:r w:rsidRPr="00256B99">
        <w:rPr>
          <w:rFonts w:ascii="Times New Roman" w:hAnsi="Times New Roman" w:cs="Times New Roman"/>
          <w:color w:val="202020"/>
          <w:sz w:val="24"/>
          <w:szCs w:val="24"/>
          <w:shd w:val="clear" w:color="auto" w:fill="FFFFFF"/>
        </w:rPr>
        <w:t xml:space="preserve">Makseteatis koostatakse lootsikviitungi andmete põhjal. </w:t>
      </w:r>
      <w:r w:rsidRPr="00256B99">
        <w:rPr>
          <w:rFonts w:ascii="Times New Roman" w:hAnsi="Times New Roman" w:cs="Times New Roman"/>
          <w:color w:val="202020"/>
          <w:sz w:val="24"/>
          <w:szCs w:val="24"/>
        </w:rPr>
        <w:t>Ühe makseteatise võib koostada ja esitada mitme lootsimise kohta.</w:t>
      </w:r>
    </w:p>
    <w:p w14:paraId="615371FB" w14:textId="77777777" w:rsidR="00F36EAA" w:rsidRPr="00256B99" w:rsidRDefault="00F36EAA" w:rsidP="00BE0548">
      <w:pPr>
        <w:spacing w:after="0" w:line="240" w:lineRule="auto"/>
        <w:contextualSpacing/>
        <w:jc w:val="both"/>
        <w:rPr>
          <w:rFonts w:ascii="Times New Roman" w:hAnsi="Times New Roman" w:cs="Times New Roman"/>
          <w:color w:val="202020"/>
          <w:sz w:val="24"/>
          <w:szCs w:val="24"/>
        </w:rPr>
      </w:pPr>
      <w:commentRangeStart w:id="137"/>
    </w:p>
    <w:p w14:paraId="6DF442BA" w14:textId="2634EB6C" w:rsidR="00160BEB" w:rsidRPr="00256B99" w:rsidRDefault="00160BEB"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(5</w:t>
      </w:r>
      <w:r w:rsidRPr="00256B99">
        <w:rPr>
          <w:rFonts w:ascii="Times New Roman" w:hAnsi="Times New Roman" w:cs="Times New Roman"/>
          <w:sz w:val="24"/>
          <w:szCs w:val="24"/>
          <w:vertAlign w:val="superscript"/>
        </w:rPr>
        <w:t>4</w:t>
      </w:r>
      <w:r w:rsidRPr="00256B99">
        <w:rPr>
          <w:rFonts w:ascii="Times New Roman" w:hAnsi="Times New Roman" w:cs="Times New Roman"/>
          <w:sz w:val="24"/>
          <w:szCs w:val="24"/>
        </w:rPr>
        <w:t>) Makseteatis esitatakse lootsitasu maksjale 30 päeva jooksul lootsiteenuse osutamis</w:t>
      </w:r>
      <w:r w:rsidR="00EA7DAB">
        <w:rPr>
          <w:rFonts w:ascii="Times New Roman" w:hAnsi="Times New Roman" w:cs="Times New Roman"/>
          <w:sz w:val="24"/>
          <w:szCs w:val="24"/>
        </w:rPr>
        <w:t>es</w:t>
      </w:r>
      <w:r w:rsidR="000754F3">
        <w:rPr>
          <w:rFonts w:ascii="Times New Roman" w:hAnsi="Times New Roman" w:cs="Times New Roman"/>
          <w:sz w:val="24"/>
          <w:szCs w:val="24"/>
        </w:rPr>
        <w:t>t</w:t>
      </w:r>
      <w:r w:rsidR="00EA7DAB">
        <w:rPr>
          <w:rFonts w:ascii="Times New Roman" w:hAnsi="Times New Roman" w:cs="Times New Roman"/>
          <w:sz w:val="24"/>
          <w:szCs w:val="24"/>
        </w:rPr>
        <w:t xml:space="preserve"> arvates</w:t>
      </w:r>
      <w:r w:rsidR="000754F3">
        <w:rPr>
          <w:rFonts w:ascii="Times New Roman" w:hAnsi="Times New Roman" w:cs="Times New Roman"/>
          <w:sz w:val="24"/>
          <w:szCs w:val="24"/>
        </w:rPr>
        <w:t>.</w:t>
      </w:r>
    </w:p>
    <w:p w14:paraId="6B24793A" w14:textId="77777777" w:rsidR="00F36EAA" w:rsidRPr="00256B99" w:rsidRDefault="00F36EAA" w:rsidP="00BE0548">
      <w:pPr>
        <w:spacing w:after="0" w:line="240" w:lineRule="auto"/>
        <w:contextualSpacing/>
        <w:jc w:val="both"/>
        <w:rPr>
          <w:rFonts w:ascii="Times New Roman" w:hAnsi="Times New Roman" w:cs="Times New Roman"/>
          <w:color w:val="202020"/>
          <w:sz w:val="24"/>
          <w:szCs w:val="24"/>
        </w:rPr>
      </w:pPr>
    </w:p>
    <w:p w14:paraId="4EB0CA30" w14:textId="77777777" w:rsidR="00160BEB" w:rsidRPr="00256B99" w:rsidRDefault="00160BEB" w:rsidP="00BE0548">
      <w:pPr>
        <w:pStyle w:val="Normaallaadveeb"/>
        <w:shd w:val="clear" w:color="auto" w:fill="FFFFFF"/>
        <w:spacing w:after="0" w:line="240" w:lineRule="auto"/>
        <w:contextualSpacing/>
        <w:jc w:val="both"/>
        <w:rPr>
          <w:color w:val="202020"/>
        </w:rPr>
      </w:pPr>
      <w:bookmarkStart w:id="138" w:name="_Hlk144903770"/>
      <w:r w:rsidRPr="00256B99">
        <w:t>(5</w:t>
      </w:r>
      <w:r w:rsidRPr="00256B99">
        <w:rPr>
          <w:vertAlign w:val="superscript"/>
        </w:rPr>
        <w:t>5</w:t>
      </w:r>
      <w:r w:rsidRPr="00256B99">
        <w:t>)</w:t>
      </w:r>
      <w:bookmarkEnd w:id="138"/>
      <w:r w:rsidRPr="00256B99">
        <w:t xml:space="preserve"> </w:t>
      </w:r>
      <w:r w:rsidRPr="00256B99">
        <w:rPr>
          <w:color w:val="202020"/>
        </w:rPr>
        <w:t>Makseteatisel näidatakse:</w:t>
      </w:r>
    </w:p>
    <w:p w14:paraId="6F496D93"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1)</w:t>
      </w:r>
      <w:r w:rsidRPr="00256B99">
        <w:rPr>
          <w:rStyle w:val="tyhik"/>
          <w:color w:val="202020"/>
          <w:bdr w:val="none" w:sz="0" w:space="0" w:color="auto" w:frame="1"/>
        </w:rPr>
        <w:t> </w:t>
      </w:r>
      <w:r w:rsidRPr="00256B99">
        <w:rPr>
          <w:color w:val="202020"/>
        </w:rPr>
        <w:t>makseteatise väljastaja nimetus;</w:t>
      </w:r>
    </w:p>
    <w:p w14:paraId="6EFD8DF2"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lastRenderedPageBreak/>
        <w:t>2) makseteatise koostaja ees- ja perekonnanimi ning ametinimetus;</w:t>
      </w:r>
    </w:p>
    <w:p w14:paraId="103B6C56"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3)</w:t>
      </w:r>
      <w:r w:rsidRPr="00256B99">
        <w:rPr>
          <w:rStyle w:val="tyhik"/>
          <w:color w:val="202020"/>
          <w:bdr w:val="none" w:sz="0" w:space="0" w:color="auto" w:frame="1"/>
        </w:rPr>
        <w:t> </w:t>
      </w:r>
      <w:r w:rsidRPr="00256B99">
        <w:rPr>
          <w:color w:val="202020"/>
        </w:rPr>
        <w:t>makseteatise koostamise kuupäev;</w:t>
      </w:r>
    </w:p>
    <w:p w14:paraId="52B7D69D"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4)</w:t>
      </w:r>
      <w:r w:rsidRPr="00256B99">
        <w:rPr>
          <w:rStyle w:val="tyhik"/>
          <w:color w:val="202020"/>
          <w:bdr w:val="none" w:sz="0" w:space="0" w:color="auto" w:frame="1"/>
        </w:rPr>
        <w:t xml:space="preserve"> lootsitasu </w:t>
      </w:r>
      <w:r w:rsidRPr="00256B99">
        <w:rPr>
          <w:color w:val="202020"/>
        </w:rPr>
        <w:t>maksja nimi, registrikood ja aadress;</w:t>
      </w:r>
    </w:p>
    <w:p w14:paraId="71B127CA"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5)</w:t>
      </w:r>
      <w:r w:rsidRPr="00256B99">
        <w:rPr>
          <w:rStyle w:val="tyhik"/>
          <w:color w:val="202020"/>
          <w:bdr w:val="none" w:sz="0" w:space="0" w:color="auto" w:frame="1"/>
        </w:rPr>
        <w:t> </w:t>
      </w:r>
      <w:r w:rsidRPr="00256B99">
        <w:rPr>
          <w:color w:val="202020"/>
        </w:rPr>
        <w:t>lootsikviitungi number ja kuupäev;</w:t>
      </w:r>
    </w:p>
    <w:p w14:paraId="345059A8"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6)</w:t>
      </w:r>
      <w:r w:rsidRPr="00256B99">
        <w:rPr>
          <w:rStyle w:val="tyhik"/>
          <w:color w:val="202020"/>
          <w:bdr w:val="none" w:sz="0" w:space="0" w:color="auto" w:frame="1"/>
        </w:rPr>
        <w:t> </w:t>
      </w:r>
      <w:r w:rsidRPr="00256B99">
        <w:rPr>
          <w:color w:val="202020"/>
        </w:rPr>
        <w:t>lootsitud laeva nimi;</w:t>
      </w:r>
    </w:p>
    <w:p w14:paraId="098C63D1"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7)</w:t>
      </w:r>
      <w:r w:rsidRPr="00256B99">
        <w:rPr>
          <w:rStyle w:val="tyhik"/>
          <w:color w:val="202020"/>
          <w:bdr w:val="none" w:sz="0" w:space="0" w:color="auto" w:frame="1"/>
        </w:rPr>
        <w:t> </w:t>
      </w:r>
      <w:r w:rsidRPr="00256B99">
        <w:rPr>
          <w:color w:val="202020"/>
        </w:rPr>
        <w:t>tasumisele kuuluva lootsitasu suurus;</w:t>
      </w:r>
    </w:p>
    <w:p w14:paraId="69DDFDF9"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8)</w:t>
      </w:r>
      <w:r w:rsidRPr="00256B99">
        <w:rPr>
          <w:rStyle w:val="tyhik"/>
          <w:color w:val="202020"/>
          <w:bdr w:val="none" w:sz="0" w:space="0" w:color="auto" w:frame="1"/>
        </w:rPr>
        <w:t> </w:t>
      </w:r>
      <w:r w:rsidRPr="00256B99">
        <w:rPr>
          <w:color w:val="202020"/>
        </w:rPr>
        <w:t xml:space="preserve">makseteatise õiguslik ja </w:t>
      </w:r>
      <w:commentRangeStart w:id="139"/>
      <w:r w:rsidRPr="00256B99">
        <w:rPr>
          <w:color w:val="202020"/>
        </w:rPr>
        <w:t>faktiline alus</w:t>
      </w:r>
      <w:commentRangeEnd w:id="139"/>
      <w:r w:rsidR="00010ECA">
        <w:rPr>
          <w:rStyle w:val="Kommentaariviide"/>
          <w:rFonts w:asciiTheme="minorHAnsi" w:hAnsiTheme="minorHAnsi" w:cstheme="minorBidi"/>
        </w:rPr>
        <w:commentReference w:id="139"/>
      </w:r>
      <w:r w:rsidRPr="00256B99">
        <w:rPr>
          <w:color w:val="202020"/>
        </w:rPr>
        <w:t>;</w:t>
      </w:r>
    </w:p>
    <w:p w14:paraId="04652A61" w14:textId="77777777"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9)</w:t>
      </w:r>
      <w:r w:rsidRPr="00256B99">
        <w:rPr>
          <w:rStyle w:val="tyhik"/>
          <w:color w:val="202020"/>
          <w:bdr w:val="none" w:sz="0" w:space="0" w:color="auto" w:frame="1"/>
        </w:rPr>
        <w:t> </w:t>
      </w:r>
      <w:r w:rsidRPr="00256B99">
        <w:rPr>
          <w:color w:val="202020"/>
        </w:rPr>
        <w:t>maksetähtpäev;</w:t>
      </w:r>
    </w:p>
    <w:p w14:paraId="76DB35DE" w14:textId="55E89B0E" w:rsidR="00160BEB" w:rsidRPr="00256B99" w:rsidRDefault="00160BEB" w:rsidP="00BE0548">
      <w:pPr>
        <w:pStyle w:val="Normaallaadveeb"/>
        <w:shd w:val="clear" w:color="auto" w:fill="FFFFFF"/>
        <w:spacing w:after="0" w:line="240" w:lineRule="auto"/>
        <w:contextualSpacing/>
        <w:jc w:val="both"/>
        <w:rPr>
          <w:color w:val="202020"/>
        </w:rPr>
      </w:pPr>
      <w:r w:rsidRPr="00256B99">
        <w:rPr>
          <w:color w:val="202020"/>
        </w:rPr>
        <w:t>10)</w:t>
      </w:r>
      <w:r w:rsidRPr="00256B99">
        <w:rPr>
          <w:rStyle w:val="tyhik"/>
          <w:color w:val="202020"/>
          <w:bdr w:val="none" w:sz="0" w:space="0" w:color="auto" w:frame="1"/>
        </w:rPr>
        <w:t> </w:t>
      </w:r>
      <w:r w:rsidRPr="00256B99">
        <w:rPr>
          <w:color w:val="202020"/>
        </w:rPr>
        <w:t>hoiatus viivise maksmise kohustuse ja sundtäitmise rakendamise kohta, kui lootsitasu jäetakse</w:t>
      </w:r>
      <w:r w:rsidRPr="00256B99">
        <w:rPr>
          <w:i/>
          <w:iCs/>
          <w:color w:val="202020"/>
        </w:rPr>
        <w:t xml:space="preserve"> </w:t>
      </w:r>
      <w:r w:rsidRPr="00783010">
        <w:rPr>
          <w:color w:val="202020"/>
        </w:rPr>
        <w:t>täht</w:t>
      </w:r>
      <w:r w:rsidR="000754F3" w:rsidRPr="00783010">
        <w:rPr>
          <w:color w:val="202020"/>
        </w:rPr>
        <w:t>päevaks</w:t>
      </w:r>
      <w:r w:rsidRPr="00256B99">
        <w:rPr>
          <w:i/>
          <w:iCs/>
          <w:color w:val="202020"/>
        </w:rPr>
        <w:t xml:space="preserve"> </w:t>
      </w:r>
      <w:r w:rsidRPr="00256B99">
        <w:rPr>
          <w:color w:val="202020"/>
        </w:rPr>
        <w:t>tasumata.</w:t>
      </w:r>
    </w:p>
    <w:p w14:paraId="18B2E10D" w14:textId="77777777" w:rsidR="005B7BE4" w:rsidRPr="00256B99" w:rsidRDefault="005B7BE4" w:rsidP="00BE0548">
      <w:pPr>
        <w:pStyle w:val="Normaallaadveeb"/>
        <w:shd w:val="clear" w:color="auto" w:fill="FFFFFF"/>
        <w:spacing w:after="0" w:line="240" w:lineRule="auto"/>
        <w:contextualSpacing/>
        <w:jc w:val="both"/>
        <w:rPr>
          <w:color w:val="202020"/>
        </w:rPr>
      </w:pPr>
    </w:p>
    <w:p w14:paraId="52AE7A89" w14:textId="6E0E4491" w:rsidR="00160BEB" w:rsidRPr="00256B99" w:rsidRDefault="00160BEB" w:rsidP="00BE0548">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(5</w:t>
      </w:r>
      <w:r w:rsidR="007E1254" w:rsidRPr="00256B99">
        <w:rPr>
          <w:rFonts w:ascii="Times New Roman" w:hAnsi="Times New Roman" w:cs="Times New Roman"/>
          <w:sz w:val="24"/>
          <w:szCs w:val="24"/>
          <w:vertAlign w:val="superscript"/>
        </w:rPr>
        <w:t>6</w:t>
      </w:r>
      <w:r w:rsidRPr="00256B99">
        <w:rPr>
          <w:rFonts w:ascii="Times New Roman" w:hAnsi="Times New Roman" w:cs="Times New Roman"/>
          <w:sz w:val="24"/>
          <w:szCs w:val="24"/>
        </w:rPr>
        <w:t>) Makseteatis esitatakse lootsitasu maksjale elektroonilise mereinfosüsteemi kaudu. Elektroonilise mereinfosüsteemi mittetoimimise</w:t>
      </w:r>
      <w:r w:rsidR="000754F3">
        <w:rPr>
          <w:rFonts w:ascii="Times New Roman" w:hAnsi="Times New Roman" w:cs="Times New Roman"/>
          <w:sz w:val="24"/>
          <w:szCs w:val="24"/>
        </w:rPr>
        <w:t xml:space="preserve"> korra</w:t>
      </w:r>
      <w:r w:rsidRPr="00256B99">
        <w:rPr>
          <w:rFonts w:ascii="Times New Roman" w:hAnsi="Times New Roman" w:cs="Times New Roman"/>
          <w:sz w:val="24"/>
          <w:szCs w:val="24"/>
        </w:rPr>
        <w:t>l võib teabe esitada muul viisil</w:t>
      </w:r>
      <w:commentRangeEnd w:id="137"/>
      <w:r w:rsidR="00671E40">
        <w:rPr>
          <w:rStyle w:val="Kommentaariviide"/>
        </w:rPr>
        <w:commentReference w:id="137"/>
      </w:r>
      <w:r w:rsidRPr="00256B99">
        <w:rPr>
          <w:rFonts w:ascii="Times New Roman" w:hAnsi="Times New Roman" w:cs="Times New Roman"/>
          <w:sz w:val="24"/>
          <w:szCs w:val="24"/>
        </w:rPr>
        <w:t>.</w:t>
      </w:r>
    </w:p>
    <w:p w14:paraId="12F48833" w14:textId="77777777" w:rsidR="00F36EAA" w:rsidRPr="00256B99" w:rsidRDefault="00F36EAA" w:rsidP="00BE0548">
      <w:pPr>
        <w:spacing w:after="0" w:line="240" w:lineRule="auto"/>
        <w:contextualSpacing/>
        <w:jc w:val="both"/>
        <w:rPr>
          <w:rFonts w:ascii="Times New Roman" w:hAnsi="Times New Roman" w:cs="Times New Roman"/>
          <w:sz w:val="24"/>
          <w:szCs w:val="24"/>
        </w:rPr>
      </w:pPr>
    </w:p>
    <w:p w14:paraId="4EEF135F" w14:textId="36460006" w:rsidR="0016022E" w:rsidRDefault="00160BEB" w:rsidP="00093FB7">
      <w:pPr>
        <w:spacing w:after="0" w:line="240" w:lineRule="auto"/>
        <w:contextualSpacing/>
        <w:jc w:val="both"/>
        <w:rPr>
          <w:rFonts w:ascii="Times New Roman" w:hAnsi="Times New Roman" w:cs="Times New Roman"/>
          <w:sz w:val="24"/>
          <w:szCs w:val="24"/>
        </w:rPr>
      </w:pPr>
      <w:r w:rsidRPr="00256B99">
        <w:rPr>
          <w:rFonts w:ascii="Times New Roman" w:hAnsi="Times New Roman" w:cs="Times New Roman"/>
          <w:sz w:val="24"/>
          <w:szCs w:val="24"/>
        </w:rPr>
        <w:t>(5</w:t>
      </w:r>
      <w:r w:rsidR="007E1254" w:rsidRPr="00256B99">
        <w:rPr>
          <w:rFonts w:ascii="Times New Roman" w:hAnsi="Times New Roman" w:cs="Times New Roman"/>
          <w:sz w:val="24"/>
          <w:szCs w:val="24"/>
          <w:vertAlign w:val="superscript"/>
        </w:rPr>
        <w:t>7</w:t>
      </w:r>
      <w:r w:rsidRPr="00256B99">
        <w:rPr>
          <w:rFonts w:ascii="Times New Roman" w:hAnsi="Times New Roman" w:cs="Times New Roman"/>
          <w:sz w:val="24"/>
          <w:szCs w:val="24"/>
        </w:rPr>
        <w:t xml:space="preserve">) </w:t>
      </w:r>
      <w:r w:rsidRPr="00256B99">
        <w:rPr>
          <w:rFonts w:ascii="Times New Roman" w:hAnsi="Times New Roman" w:cs="Times New Roman"/>
          <w:color w:val="202020"/>
          <w:sz w:val="24"/>
          <w:szCs w:val="24"/>
        </w:rPr>
        <w:t xml:space="preserve">Lootsitasu </w:t>
      </w:r>
      <w:r w:rsidR="00525FCC">
        <w:rPr>
          <w:rFonts w:ascii="Times New Roman" w:hAnsi="Times New Roman" w:cs="Times New Roman"/>
          <w:color w:val="202020"/>
          <w:sz w:val="24"/>
          <w:szCs w:val="24"/>
        </w:rPr>
        <w:t>maksmise</w:t>
      </w:r>
      <w:r w:rsidR="00525FCC" w:rsidRPr="00090927">
        <w:rPr>
          <w:rFonts w:ascii="Times New Roman" w:hAnsi="Times New Roman" w:cs="Times New Roman"/>
          <w:color w:val="202020"/>
          <w:sz w:val="24"/>
          <w:szCs w:val="24"/>
        </w:rPr>
        <w:t xml:space="preserve"> </w:t>
      </w:r>
      <w:r w:rsidRPr="00090927">
        <w:rPr>
          <w:rFonts w:ascii="Times New Roman" w:hAnsi="Times New Roman" w:cs="Times New Roman"/>
          <w:color w:val="202020"/>
          <w:sz w:val="24"/>
          <w:szCs w:val="24"/>
        </w:rPr>
        <w:t xml:space="preserve">tähtaeg on 30 päeva </w:t>
      </w:r>
      <w:r w:rsidR="00EA7DAB">
        <w:rPr>
          <w:rFonts w:ascii="Times New Roman" w:hAnsi="Times New Roman" w:cs="Times New Roman"/>
          <w:color w:val="202020"/>
          <w:sz w:val="24"/>
          <w:szCs w:val="24"/>
        </w:rPr>
        <w:t xml:space="preserve">jooksul </w:t>
      </w:r>
      <w:r w:rsidRPr="00090927">
        <w:rPr>
          <w:rFonts w:ascii="Times New Roman" w:hAnsi="Times New Roman" w:cs="Times New Roman"/>
          <w:color w:val="202020"/>
          <w:sz w:val="24"/>
          <w:szCs w:val="24"/>
        </w:rPr>
        <w:t xml:space="preserve">makseteatise </w:t>
      </w:r>
      <w:r w:rsidRPr="00090927">
        <w:rPr>
          <w:rFonts w:ascii="Times New Roman" w:hAnsi="Times New Roman" w:cs="Times New Roman"/>
          <w:sz w:val="24"/>
          <w:szCs w:val="24"/>
        </w:rPr>
        <w:t>elektroonilises mereinfosüsteemis kättesaadavaks tegemis</w:t>
      </w:r>
      <w:r w:rsidR="00EA7DAB">
        <w:rPr>
          <w:rFonts w:ascii="Times New Roman" w:hAnsi="Times New Roman" w:cs="Times New Roman"/>
          <w:sz w:val="24"/>
          <w:szCs w:val="24"/>
        </w:rPr>
        <w:t>es</w:t>
      </w:r>
      <w:r w:rsidR="000754F3">
        <w:rPr>
          <w:rFonts w:ascii="Times New Roman" w:hAnsi="Times New Roman" w:cs="Times New Roman"/>
          <w:sz w:val="24"/>
          <w:szCs w:val="24"/>
        </w:rPr>
        <w:t>t</w:t>
      </w:r>
      <w:r w:rsidR="00EA7DAB">
        <w:rPr>
          <w:rFonts w:ascii="Times New Roman" w:hAnsi="Times New Roman" w:cs="Times New Roman"/>
          <w:sz w:val="24"/>
          <w:szCs w:val="24"/>
        </w:rPr>
        <w:t xml:space="preserve"> arvates</w:t>
      </w:r>
      <w:r w:rsidRPr="00090927">
        <w:rPr>
          <w:rFonts w:ascii="Times New Roman" w:hAnsi="Times New Roman" w:cs="Times New Roman"/>
          <w:sz w:val="24"/>
          <w:szCs w:val="24"/>
        </w:rPr>
        <w:t>.</w:t>
      </w:r>
      <w:r w:rsidR="00F36EAA" w:rsidRPr="00090927">
        <w:rPr>
          <w:rFonts w:ascii="Times New Roman" w:hAnsi="Times New Roman" w:cs="Times New Roman"/>
          <w:sz w:val="24"/>
          <w:szCs w:val="24"/>
        </w:rPr>
        <w:t>“</w:t>
      </w:r>
      <w:r w:rsidR="005B7BE4" w:rsidRPr="00090927">
        <w:rPr>
          <w:rFonts w:ascii="Times New Roman" w:hAnsi="Times New Roman" w:cs="Times New Roman"/>
          <w:sz w:val="24"/>
          <w:szCs w:val="24"/>
        </w:rPr>
        <w:t>;</w:t>
      </w:r>
    </w:p>
    <w:p w14:paraId="211D556E" w14:textId="77777777" w:rsidR="0016022E" w:rsidRPr="00090927" w:rsidRDefault="0016022E" w:rsidP="00147824">
      <w:pPr>
        <w:spacing w:after="0" w:line="240" w:lineRule="auto"/>
        <w:contextualSpacing/>
        <w:jc w:val="both"/>
        <w:rPr>
          <w:rFonts w:ascii="Times New Roman" w:hAnsi="Times New Roman" w:cs="Times New Roman"/>
          <w:sz w:val="24"/>
          <w:szCs w:val="24"/>
        </w:rPr>
      </w:pPr>
    </w:p>
    <w:p w14:paraId="05B4696D" w14:textId="3611C9E3" w:rsidR="00166F95" w:rsidRPr="00090927" w:rsidRDefault="00B607F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6</w:t>
      </w:r>
      <w:r w:rsidR="00166F95" w:rsidRPr="00090927">
        <w:rPr>
          <w:rFonts w:ascii="Times New Roman" w:hAnsi="Times New Roman" w:cs="Times New Roman"/>
          <w:sz w:val="24"/>
          <w:szCs w:val="24"/>
        </w:rPr>
        <w:t>) paragrahvi 68 lõike 6 teine lause muudetakse ja sõnastatakse järgmiselt:</w:t>
      </w:r>
    </w:p>
    <w:p w14:paraId="753D1BA3" w14:textId="33CCCBB5" w:rsidR="00166F95" w:rsidRPr="00090927" w:rsidRDefault="00166F95" w:rsidP="00BE0548">
      <w:pPr>
        <w:spacing w:after="0" w:line="240" w:lineRule="auto"/>
        <w:contextualSpacing/>
        <w:jc w:val="both"/>
        <w:rPr>
          <w:rFonts w:ascii="Times New Roman" w:hAnsi="Times New Roman" w:cs="Times New Roman"/>
          <w:sz w:val="24"/>
          <w:szCs w:val="24"/>
        </w:rPr>
      </w:pPr>
      <w:r w:rsidRPr="00090927">
        <w:rPr>
          <w:rFonts w:ascii="Times New Roman" w:hAnsi="Times New Roman" w:cs="Times New Roman"/>
          <w:sz w:val="24"/>
          <w:szCs w:val="24"/>
        </w:rPr>
        <w:t xml:space="preserve">„Kui makseteatise saanud isik </w:t>
      </w:r>
      <w:r w:rsidR="003F521F" w:rsidRPr="00090927">
        <w:rPr>
          <w:rFonts w:ascii="Times New Roman" w:hAnsi="Times New Roman" w:cs="Times New Roman"/>
          <w:sz w:val="24"/>
          <w:szCs w:val="24"/>
        </w:rPr>
        <w:t xml:space="preserve">ei </w:t>
      </w:r>
      <w:r w:rsidRPr="00090927">
        <w:rPr>
          <w:rFonts w:ascii="Times New Roman" w:hAnsi="Times New Roman" w:cs="Times New Roman"/>
          <w:sz w:val="24"/>
          <w:szCs w:val="24"/>
        </w:rPr>
        <w:t>ole</w:t>
      </w:r>
      <w:r w:rsidR="00B63805">
        <w:rPr>
          <w:rFonts w:ascii="Times New Roman" w:hAnsi="Times New Roman" w:cs="Times New Roman"/>
          <w:sz w:val="24"/>
          <w:szCs w:val="24"/>
        </w:rPr>
        <w:t xml:space="preserve"> </w:t>
      </w:r>
      <w:r w:rsidR="00525FCC">
        <w:rPr>
          <w:rFonts w:ascii="Times New Roman" w:hAnsi="Times New Roman" w:cs="Times New Roman"/>
          <w:sz w:val="24"/>
          <w:szCs w:val="24"/>
        </w:rPr>
        <w:t>maksnud</w:t>
      </w:r>
      <w:r w:rsidRPr="00090927">
        <w:rPr>
          <w:rFonts w:ascii="Times New Roman" w:hAnsi="Times New Roman" w:cs="Times New Roman"/>
          <w:sz w:val="24"/>
          <w:szCs w:val="24"/>
        </w:rPr>
        <w:t xml:space="preserve"> lootsitasu tähta</w:t>
      </w:r>
      <w:r w:rsidR="00490E5B">
        <w:rPr>
          <w:rFonts w:ascii="Times New Roman" w:hAnsi="Times New Roman" w:cs="Times New Roman"/>
          <w:sz w:val="24"/>
          <w:szCs w:val="24"/>
        </w:rPr>
        <w:t>egselt</w:t>
      </w:r>
      <w:r w:rsidRPr="00090927">
        <w:rPr>
          <w:rFonts w:ascii="Times New Roman" w:hAnsi="Times New Roman" w:cs="Times New Roman"/>
          <w:sz w:val="24"/>
          <w:szCs w:val="24"/>
        </w:rPr>
        <w:t xml:space="preserve">, muutub lootsitasu </w:t>
      </w:r>
      <w:r w:rsidR="00BD38A6" w:rsidRPr="00090927">
        <w:rPr>
          <w:rFonts w:ascii="Times New Roman" w:hAnsi="Times New Roman" w:cs="Times New Roman"/>
          <w:sz w:val="24"/>
          <w:szCs w:val="24"/>
        </w:rPr>
        <w:t xml:space="preserve">maksmine </w:t>
      </w:r>
      <w:r w:rsidRPr="00090927">
        <w:rPr>
          <w:rFonts w:ascii="Times New Roman" w:hAnsi="Times New Roman" w:cs="Times New Roman"/>
          <w:sz w:val="24"/>
          <w:szCs w:val="24"/>
        </w:rPr>
        <w:t xml:space="preserve">täidetavaks käesoleva paragrahvi </w:t>
      </w:r>
      <w:commentRangeStart w:id="140"/>
      <w:r w:rsidRPr="00090927">
        <w:rPr>
          <w:rFonts w:ascii="Times New Roman" w:hAnsi="Times New Roman" w:cs="Times New Roman"/>
          <w:sz w:val="24"/>
          <w:szCs w:val="24"/>
        </w:rPr>
        <w:t>lõikes 5</w:t>
      </w:r>
      <w:r w:rsidRPr="00090927">
        <w:rPr>
          <w:rFonts w:ascii="Times New Roman" w:hAnsi="Times New Roman" w:cs="Times New Roman"/>
          <w:sz w:val="24"/>
          <w:szCs w:val="24"/>
          <w:vertAlign w:val="superscript"/>
        </w:rPr>
        <w:t>4</w:t>
      </w:r>
      <w:r w:rsidRPr="00090927">
        <w:rPr>
          <w:rFonts w:ascii="Times New Roman" w:hAnsi="Times New Roman" w:cs="Times New Roman"/>
          <w:sz w:val="24"/>
          <w:szCs w:val="24"/>
        </w:rPr>
        <w:t xml:space="preserve"> nimetatud </w:t>
      </w:r>
      <w:commentRangeEnd w:id="140"/>
      <w:r w:rsidR="00671E40">
        <w:rPr>
          <w:rStyle w:val="Kommentaariviide"/>
        </w:rPr>
        <w:commentReference w:id="140"/>
      </w:r>
      <w:r w:rsidRPr="00090927">
        <w:rPr>
          <w:rFonts w:ascii="Times New Roman" w:hAnsi="Times New Roman" w:cs="Times New Roman"/>
          <w:sz w:val="24"/>
          <w:szCs w:val="24"/>
        </w:rPr>
        <w:t>tähtaja lõppemisel.“</w:t>
      </w:r>
      <w:r w:rsidR="00780DD0" w:rsidRPr="00090927">
        <w:rPr>
          <w:rFonts w:ascii="Times New Roman" w:hAnsi="Times New Roman" w:cs="Times New Roman"/>
          <w:sz w:val="24"/>
          <w:szCs w:val="24"/>
        </w:rPr>
        <w:t>;</w:t>
      </w:r>
    </w:p>
    <w:p w14:paraId="6A493038" w14:textId="77777777" w:rsidR="00F36EAA" w:rsidRPr="00090927" w:rsidRDefault="00F36EAA" w:rsidP="00BE0548">
      <w:pPr>
        <w:spacing w:after="0" w:line="240" w:lineRule="auto"/>
        <w:contextualSpacing/>
        <w:jc w:val="both"/>
        <w:rPr>
          <w:rFonts w:ascii="Times New Roman" w:hAnsi="Times New Roman" w:cs="Times New Roman"/>
          <w:sz w:val="24"/>
          <w:szCs w:val="24"/>
        </w:rPr>
      </w:pPr>
    </w:p>
    <w:p w14:paraId="68D31AB4" w14:textId="637AD4C4" w:rsidR="00166F95" w:rsidRPr="00090927" w:rsidRDefault="0048733F"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7</w:t>
      </w:r>
      <w:r w:rsidR="00BA3C57" w:rsidRPr="00090927">
        <w:rPr>
          <w:rFonts w:ascii="Times New Roman" w:hAnsi="Times New Roman" w:cs="Times New Roman"/>
          <w:sz w:val="24"/>
          <w:szCs w:val="24"/>
        </w:rPr>
        <w:t>) paragrahvi 68 lõikes 7 asendatakse sõna „reeder“ sõnadega „makseteatise saanud isik“;</w:t>
      </w:r>
    </w:p>
    <w:p w14:paraId="2F33F219" w14:textId="77777777" w:rsidR="00F36EAA" w:rsidRPr="00090927" w:rsidRDefault="00F36EAA" w:rsidP="00BE0548">
      <w:pPr>
        <w:spacing w:after="0" w:line="240" w:lineRule="auto"/>
        <w:contextualSpacing/>
        <w:jc w:val="both"/>
        <w:rPr>
          <w:rFonts w:ascii="Times New Roman" w:hAnsi="Times New Roman" w:cs="Times New Roman"/>
          <w:sz w:val="24"/>
          <w:szCs w:val="24"/>
        </w:rPr>
      </w:pPr>
    </w:p>
    <w:p w14:paraId="10A2818D" w14:textId="7A415218" w:rsidR="00FD126D" w:rsidRPr="00090927" w:rsidRDefault="0048733F"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8</w:t>
      </w:r>
      <w:r w:rsidR="00FD126D" w:rsidRPr="00090927">
        <w:rPr>
          <w:rFonts w:ascii="Times New Roman" w:hAnsi="Times New Roman" w:cs="Times New Roman"/>
          <w:sz w:val="24"/>
          <w:szCs w:val="24"/>
        </w:rPr>
        <w:t>) paragrahv</w:t>
      </w:r>
      <w:r w:rsidR="0041208C" w:rsidRPr="00090927">
        <w:rPr>
          <w:rFonts w:ascii="Times New Roman" w:hAnsi="Times New Roman" w:cs="Times New Roman"/>
          <w:sz w:val="24"/>
          <w:szCs w:val="24"/>
        </w:rPr>
        <w:t>i</w:t>
      </w:r>
      <w:r w:rsidR="00FD126D" w:rsidRPr="00090927">
        <w:rPr>
          <w:rFonts w:ascii="Times New Roman" w:hAnsi="Times New Roman" w:cs="Times New Roman"/>
          <w:sz w:val="24"/>
          <w:szCs w:val="24"/>
        </w:rPr>
        <w:t xml:space="preserve"> 68 täiendatakse lõikega 8 järgmises sõnastuses:</w:t>
      </w:r>
    </w:p>
    <w:p w14:paraId="7D8C7647" w14:textId="17F2A07B" w:rsidR="00FD126D" w:rsidRPr="00090927" w:rsidRDefault="00FD126D" w:rsidP="00BE0548">
      <w:pPr>
        <w:spacing w:after="0" w:line="240" w:lineRule="auto"/>
        <w:contextualSpacing/>
        <w:jc w:val="both"/>
        <w:rPr>
          <w:rFonts w:ascii="Times New Roman" w:hAnsi="Times New Roman" w:cs="Times New Roman"/>
          <w:sz w:val="24"/>
          <w:szCs w:val="24"/>
        </w:rPr>
      </w:pPr>
      <w:commentRangeStart w:id="141"/>
      <w:r w:rsidRPr="00090927">
        <w:rPr>
          <w:rFonts w:ascii="Times New Roman" w:hAnsi="Times New Roman" w:cs="Times New Roman"/>
          <w:sz w:val="24"/>
          <w:szCs w:val="24"/>
        </w:rPr>
        <w:t>„(8) Lootsiteenuse osutaja võib keelduda laevale lootsiteenuse osutamisest, kui sama laeva lootsimise eest väljastatud makseteatise tasumise tähtaeg on saabunud, kuid lootsitasu on maksmata.“;</w:t>
      </w:r>
      <w:commentRangeEnd w:id="141"/>
      <w:r w:rsidR="00126151">
        <w:rPr>
          <w:rStyle w:val="Kommentaariviide"/>
        </w:rPr>
        <w:commentReference w:id="141"/>
      </w:r>
    </w:p>
    <w:p w14:paraId="13389B11" w14:textId="77777777" w:rsidR="00F36EAA" w:rsidRPr="00090927" w:rsidRDefault="00F36EAA" w:rsidP="00BE0548">
      <w:pPr>
        <w:spacing w:after="0" w:line="240" w:lineRule="auto"/>
        <w:contextualSpacing/>
        <w:jc w:val="both"/>
        <w:rPr>
          <w:rFonts w:ascii="Times New Roman" w:hAnsi="Times New Roman" w:cs="Times New Roman"/>
          <w:sz w:val="24"/>
          <w:szCs w:val="24"/>
        </w:rPr>
      </w:pPr>
    </w:p>
    <w:p w14:paraId="1D9FA15E" w14:textId="36F75C54" w:rsidR="003820B3" w:rsidRPr="00090927" w:rsidRDefault="0048733F"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305BD9">
        <w:rPr>
          <w:rFonts w:ascii="Times New Roman" w:hAnsi="Times New Roman" w:cs="Times New Roman"/>
          <w:b/>
          <w:bCs/>
          <w:sz w:val="24"/>
          <w:szCs w:val="24"/>
        </w:rPr>
        <w:t>9</w:t>
      </w:r>
      <w:r w:rsidR="00700DFB" w:rsidRPr="00090927">
        <w:rPr>
          <w:rFonts w:ascii="Times New Roman" w:hAnsi="Times New Roman" w:cs="Times New Roman"/>
          <w:sz w:val="24"/>
          <w:szCs w:val="24"/>
        </w:rPr>
        <w:t>) paragrahvi 68</w:t>
      </w:r>
      <w:r w:rsidR="00700DFB" w:rsidRPr="00090927">
        <w:rPr>
          <w:rFonts w:ascii="Times New Roman" w:hAnsi="Times New Roman" w:cs="Times New Roman"/>
          <w:sz w:val="24"/>
          <w:szCs w:val="24"/>
          <w:vertAlign w:val="superscript"/>
        </w:rPr>
        <w:t>1</w:t>
      </w:r>
      <w:r w:rsidR="00700DFB" w:rsidRPr="00090927">
        <w:rPr>
          <w:rFonts w:ascii="Times New Roman" w:hAnsi="Times New Roman" w:cs="Times New Roman"/>
          <w:sz w:val="24"/>
          <w:szCs w:val="24"/>
        </w:rPr>
        <w:t xml:space="preserve"> lõi</w:t>
      </w:r>
      <w:r w:rsidR="00C23380">
        <w:rPr>
          <w:rFonts w:ascii="Times New Roman" w:hAnsi="Times New Roman" w:cs="Times New Roman"/>
          <w:sz w:val="24"/>
          <w:szCs w:val="24"/>
        </w:rPr>
        <w:t>ked</w:t>
      </w:r>
      <w:r w:rsidR="00700DFB" w:rsidRPr="00090927">
        <w:rPr>
          <w:rFonts w:ascii="Times New Roman" w:hAnsi="Times New Roman" w:cs="Times New Roman"/>
          <w:sz w:val="24"/>
          <w:szCs w:val="24"/>
        </w:rPr>
        <w:t xml:space="preserve"> 2 ja 3 </w:t>
      </w:r>
      <w:r w:rsidR="00C23380">
        <w:rPr>
          <w:rFonts w:ascii="Times New Roman" w:hAnsi="Times New Roman" w:cs="Times New Roman"/>
          <w:sz w:val="24"/>
          <w:szCs w:val="24"/>
        </w:rPr>
        <w:t>muudetakse ning sõnastatakse järgmiselt:</w:t>
      </w:r>
      <w:r w:rsidR="00700DFB" w:rsidRPr="00090927">
        <w:rPr>
          <w:rFonts w:ascii="Times New Roman" w:hAnsi="Times New Roman" w:cs="Times New Roman"/>
          <w:sz w:val="24"/>
          <w:szCs w:val="24"/>
        </w:rPr>
        <w:t>;</w:t>
      </w:r>
    </w:p>
    <w:p w14:paraId="1C132703" w14:textId="74C83EF5" w:rsidR="00C23380" w:rsidRPr="00C23380" w:rsidRDefault="00C23380" w:rsidP="00C23380">
      <w:pPr>
        <w:spacing w:after="0" w:line="240" w:lineRule="auto"/>
        <w:contextualSpacing/>
        <w:jc w:val="both"/>
        <w:rPr>
          <w:rFonts w:ascii="Times New Roman" w:hAnsi="Times New Roman" w:cs="Times New Roman"/>
          <w:sz w:val="24"/>
          <w:szCs w:val="24"/>
        </w:rPr>
      </w:pPr>
      <w:r w:rsidRPr="00C23380">
        <w:rPr>
          <w:rFonts w:ascii="Times New Roman" w:hAnsi="Times New Roman" w:cs="Times New Roman"/>
          <w:sz w:val="24"/>
          <w:szCs w:val="24"/>
        </w:rPr>
        <w:t xml:space="preserve">„(2) </w:t>
      </w:r>
      <w:bookmarkStart w:id="142" w:name="_Hlk156219557"/>
      <w:r w:rsidRPr="00C23380">
        <w:rPr>
          <w:rFonts w:ascii="Times New Roman" w:hAnsi="Times New Roman" w:cs="Times New Roman"/>
          <w:sz w:val="24"/>
          <w:szCs w:val="24"/>
        </w:rPr>
        <w:t>Regulaarreise tegeva reisilaeva, ro-ro-tüüpi kaubalaeva, konteineriveolaeva ja autoveolaeva</w:t>
      </w:r>
      <w:bookmarkEnd w:id="142"/>
      <w:r w:rsidRPr="00C23380">
        <w:rPr>
          <w:rFonts w:ascii="Times New Roman" w:hAnsi="Times New Roman" w:cs="Times New Roman"/>
          <w:sz w:val="24"/>
          <w:szCs w:val="24"/>
        </w:rPr>
        <w:t xml:space="preserve"> lootsimise eest makstakse lootsitasu 50 protsenti käesoleva seaduse </w:t>
      </w:r>
      <w:commentRangeStart w:id="143"/>
      <w:r w:rsidRPr="00C23380">
        <w:rPr>
          <w:rFonts w:ascii="Times New Roman" w:hAnsi="Times New Roman" w:cs="Times New Roman"/>
          <w:sz w:val="24"/>
          <w:szCs w:val="24"/>
        </w:rPr>
        <w:t xml:space="preserve">§ 68 kohaselt </w:t>
      </w:r>
      <w:commentRangeEnd w:id="143"/>
      <w:r w:rsidR="009C283A">
        <w:rPr>
          <w:rStyle w:val="Kommentaariviide"/>
        </w:rPr>
        <w:commentReference w:id="143"/>
      </w:r>
      <w:r w:rsidRPr="00C23380">
        <w:rPr>
          <w:rFonts w:ascii="Times New Roman" w:hAnsi="Times New Roman" w:cs="Times New Roman"/>
          <w:sz w:val="24"/>
          <w:szCs w:val="24"/>
        </w:rPr>
        <w:t>arvestatud lootsitasust.</w:t>
      </w:r>
    </w:p>
    <w:p w14:paraId="25CC6C64" w14:textId="77777777" w:rsidR="00C23380" w:rsidRPr="00C23380" w:rsidRDefault="00C23380" w:rsidP="00C23380">
      <w:pPr>
        <w:spacing w:after="0" w:line="240" w:lineRule="auto"/>
        <w:contextualSpacing/>
        <w:jc w:val="both"/>
        <w:rPr>
          <w:rFonts w:ascii="Times New Roman" w:hAnsi="Times New Roman" w:cs="Times New Roman"/>
          <w:sz w:val="24"/>
          <w:szCs w:val="24"/>
        </w:rPr>
      </w:pPr>
    </w:p>
    <w:p w14:paraId="2E670B0D" w14:textId="162E2766" w:rsidR="00C23380" w:rsidRPr="00C23380" w:rsidRDefault="00C23380" w:rsidP="00C23380">
      <w:pPr>
        <w:spacing w:after="0" w:line="240" w:lineRule="auto"/>
        <w:contextualSpacing/>
        <w:jc w:val="both"/>
        <w:rPr>
          <w:rFonts w:ascii="Times New Roman" w:hAnsi="Times New Roman" w:cs="Times New Roman"/>
          <w:sz w:val="24"/>
          <w:szCs w:val="24"/>
        </w:rPr>
      </w:pPr>
      <w:r w:rsidRPr="00C23380">
        <w:rPr>
          <w:rFonts w:ascii="Times New Roman" w:hAnsi="Times New Roman" w:cs="Times New Roman"/>
          <w:sz w:val="24"/>
          <w:szCs w:val="24"/>
        </w:rPr>
        <w:t xml:space="preserve">(3) </w:t>
      </w:r>
      <w:proofErr w:type="spellStart"/>
      <w:r w:rsidRPr="00C23380">
        <w:rPr>
          <w:rFonts w:ascii="Times New Roman" w:hAnsi="Times New Roman" w:cs="Times New Roman"/>
          <w:sz w:val="24"/>
          <w:szCs w:val="24"/>
        </w:rPr>
        <w:t>Merematkeid</w:t>
      </w:r>
      <w:proofErr w:type="spellEnd"/>
      <w:r w:rsidRPr="00C23380">
        <w:rPr>
          <w:rFonts w:ascii="Times New Roman" w:hAnsi="Times New Roman" w:cs="Times New Roman"/>
          <w:sz w:val="24"/>
          <w:szCs w:val="24"/>
        </w:rPr>
        <w:t xml:space="preserve"> te</w:t>
      </w:r>
      <w:r>
        <w:rPr>
          <w:rFonts w:ascii="Times New Roman" w:hAnsi="Times New Roman" w:cs="Times New Roman"/>
          <w:sz w:val="24"/>
          <w:szCs w:val="24"/>
        </w:rPr>
        <w:t>geva</w:t>
      </w:r>
      <w:r w:rsidRPr="00C23380">
        <w:rPr>
          <w:rFonts w:ascii="Times New Roman" w:hAnsi="Times New Roman" w:cs="Times New Roman"/>
          <w:sz w:val="24"/>
          <w:szCs w:val="24"/>
        </w:rPr>
        <w:t xml:space="preserve"> reisilaeva eest makstakse lootsitasu 80 protsenti käesoleva seaduse </w:t>
      </w:r>
      <w:commentRangeStart w:id="144"/>
      <w:r w:rsidRPr="00C23380">
        <w:rPr>
          <w:rFonts w:ascii="Times New Roman" w:hAnsi="Times New Roman" w:cs="Times New Roman"/>
          <w:sz w:val="24"/>
          <w:szCs w:val="24"/>
        </w:rPr>
        <w:t>§</w:t>
      </w:r>
      <w:r w:rsidR="00692699">
        <w:rPr>
          <w:rFonts w:ascii="Times New Roman" w:hAnsi="Times New Roman" w:cs="Times New Roman"/>
          <w:sz w:val="24"/>
          <w:szCs w:val="24"/>
        </w:rPr>
        <w:t> </w:t>
      </w:r>
      <w:r w:rsidRPr="00C23380">
        <w:rPr>
          <w:rFonts w:ascii="Times New Roman" w:hAnsi="Times New Roman" w:cs="Times New Roman"/>
          <w:sz w:val="24"/>
          <w:szCs w:val="24"/>
        </w:rPr>
        <w:t xml:space="preserve">68 </w:t>
      </w:r>
      <w:commentRangeEnd w:id="144"/>
      <w:r w:rsidR="009C283A">
        <w:rPr>
          <w:rStyle w:val="Kommentaariviide"/>
        </w:rPr>
        <w:commentReference w:id="144"/>
      </w:r>
      <w:r w:rsidRPr="00C23380">
        <w:rPr>
          <w:rFonts w:ascii="Times New Roman" w:hAnsi="Times New Roman" w:cs="Times New Roman"/>
          <w:sz w:val="24"/>
          <w:szCs w:val="24"/>
        </w:rPr>
        <w:t>kohaselt arvestatud lootsitasust.“;</w:t>
      </w:r>
    </w:p>
    <w:p w14:paraId="53EDE671" w14:textId="77777777" w:rsidR="00FA328C" w:rsidRPr="00090927" w:rsidRDefault="00FA328C" w:rsidP="00BE0548">
      <w:pPr>
        <w:spacing w:after="0" w:line="240" w:lineRule="auto"/>
        <w:contextualSpacing/>
        <w:jc w:val="both"/>
        <w:rPr>
          <w:rFonts w:ascii="Times New Roman" w:hAnsi="Times New Roman" w:cs="Times New Roman"/>
          <w:sz w:val="24"/>
          <w:szCs w:val="24"/>
        </w:rPr>
      </w:pPr>
    </w:p>
    <w:p w14:paraId="0A0ED8E3" w14:textId="0893E982" w:rsidR="000300A5" w:rsidRPr="00090927" w:rsidRDefault="00305BD9"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70</w:t>
      </w:r>
      <w:r w:rsidR="000300A5" w:rsidRPr="00090927">
        <w:rPr>
          <w:rFonts w:ascii="Times New Roman" w:hAnsi="Times New Roman" w:cs="Times New Roman"/>
          <w:sz w:val="24"/>
          <w:szCs w:val="24"/>
        </w:rPr>
        <w:t>) paragrahvi</w:t>
      </w:r>
      <w:r w:rsidR="00325B09" w:rsidRPr="00090927">
        <w:rPr>
          <w:rFonts w:ascii="Times New Roman" w:hAnsi="Times New Roman" w:cs="Times New Roman"/>
          <w:sz w:val="24"/>
          <w:szCs w:val="24"/>
        </w:rPr>
        <w:t xml:space="preserve"> </w:t>
      </w:r>
      <w:r w:rsidR="000300A5" w:rsidRPr="00090927">
        <w:rPr>
          <w:rFonts w:ascii="Times New Roman" w:hAnsi="Times New Roman" w:cs="Times New Roman"/>
          <w:sz w:val="24"/>
          <w:szCs w:val="24"/>
        </w:rPr>
        <w:t>68</w:t>
      </w:r>
      <w:r w:rsidR="000300A5" w:rsidRPr="00090927">
        <w:rPr>
          <w:rFonts w:ascii="Times New Roman" w:hAnsi="Times New Roman" w:cs="Times New Roman"/>
          <w:sz w:val="24"/>
          <w:szCs w:val="24"/>
          <w:vertAlign w:val="superscript"/>
        </w:rPr>
        <w:t>1</w:t>
      </w:r>
      <w:r w:rsidR="000300A5" w:rsidRPr="00090927">
        <w:rPr>
          <w:rFonts w:ascii="Times New Roman" w:hAnsi="Times New Roman" w:cs="Times New Roman"/>
          <w:sz w:val="24"/>
          <w:szCs w:val="24"/>
        </w:rPr>
        <w:t xml:space="preserve"> lõikes 4 asendatakse </w:t>
      </w:r>
      <w:r w:rsidR="00C23380">
        <w:rPr>
          <w:rFonts w:ascii="Times New Roman" w:hAnsi="Times New Roman" w:cs="Times New Roman"/>
          <w:sz w:val="24"/>
          <w:szCs w:val="24"/>
        </w:rPr>
        <w:t xml:space="preserve">tekstiosa </w:t>
      </w:r>
      <w:r w:rsidR="000300A5" w:rsidRPr="00090927">
        <w:rPr>
          <w:rFonts w:ascii="Times New Roman" w:hAnsi="Times New Roman" w:cs="Times New Roman"/>
          <w:sz w:val="24"/>
          <w:szCs w:val="24"/>
        </w:rPr>
        <w:t>„</w:t>
      </w:r>
      <w:r w:rsidR="00C23380" w:rsidRPr="00C23380">
        <w:rPr>
          <w:rFonts w:ascii="Times New Roman" w:hAnsi="Times New Roman" w:cs="Times New Roman"/>
          <w:sz w:val="24"/>
          <w:szCs w:val="24"/>
        </w:rPr>
        <w:t>tasub reeder lootsitasu 50 protsenti tasumäärast</w:t>
      </w:r>
      <w:r w:rsidR="000300A5" w:rsidRPr="00090927">
        <w:rPr>
          <w:rFonts w:ascii="Times New Roman" w:hAnsi="Times New Roman" w:cs="Times New Roman"/>
          <w:sz w:val="24"/>
          <w:szCs w:val="24"/>
        </w:rPr>
        <w:t xml:space="preserve">“ </w:t>
      </w:r>
      <w:r w:rsidR="00C23380">
        <w:rPr>
          <w:rFonts w:ascii="Times New Roman" w:hAnsi="Times New Roman" w:cs="Times New Roman"/>
          <w:sz w:val="24"/>
          <w:szCs w:val="24"/>
        </w:rPr>
        <w:t>tekstiosaga</w:t>
      </w:r>
      <w:r w:rsidR="000300A5" w:rsidRPr="00090927" w:rsidDel="006203CA">
        <w:rPr>
          <w:rFonts w:ascii="Times New Roman" w:hAnsi="Times New Roman" w:cs="Times New Roman"/>
          <w:sz w:val="24"/>
          <w:szCs w:val="24"/>
        </w:rPr>
        <w:t xml:space="preserve"> </w:t>
      </w:r>
      <w:r w:rsidR="000300A5" w:rsidRPr="00090927">
        <w:rPr>
          <w:rFonts w:ascii="Times New Roman" w:hAnsi="Times New Roman" w:cs="Times New Roman"/>
          <w:sz w:val="24"/>
          <w:szCs w:val="24"/>
        </w:rPr>
        <w:t>„</w:t>
      </w:r>
      <w:r w:rsidR="00CC7AC8">
        <w:rPr>
          <w:rFonts w:ascii="Times New Roman" w:hAnsi="Times New Roman" w:cs="Times New Roman"/>
          <w:sz w:val="24"/>
          <w:szCs w:val="24"/>
        </w:rPr>
        <w:t>makstakse</w:t>
      </w:r>
      <w:r w:rsidR="00CC7AC8" w:rsidRPr="00090927">
        <w:rPr>
          <w:rFonts w:ascii="Times New Roman" w:hAnsi="Times New Roman" w:cs="Times New Roman"/>
          <w:sz w:val="24"/>
          <w:szCs w:val="24"/>
        </w:rPr>
        <w:t xml:space="preserve"> </w:t>
      </w:r>
      <w:r w:rsidR="000300A5" w:rsidRPr="00090927">
        <w:rPr>
          <w:rFonts w:ascii="Times New Roman" w:hAnsi="Times New Roman" w:cs="Times New Roman"/>
          <w:sz w:val="24"/>
          <w:szCs w:val="24"/>
        </w:rPr>
        <w:t>lootsimise eest</w:t>
      </w:r>
      <w:r w:rsidR="00C23380">
        <w:rPr>
          <w:rFonts w:ascii="Times New Roman" w:hAnsi="Times New Roman" w:cs="Times New Roman"/>
          <w:sz w:val="24"/>
          <w:szCs w:val="24"/>
        </w:rPr>
        <w:t xml:space="preserve"> </w:t>
      </w:r>
      <w:r w:rsidR="00C23380" w:rsidRPr="00C23380">
        <w:rPr>
          <w:rFonts w:ascii="Times New Roman" w:hAnsi="Times New Roman" w:cs="Times New Roman"/>
          <w:sz w:val="24"/>
          <w:szCs w:val="24"/>
        </w:rPr>
        <w:t xml:space="preserve">lootsitasu 50 protsenti käesoleva seaduse </w:t>
      </w:r>
      <w:commentRangeStart w:id="145"/>
      <w:r w:rsidR="00C23380" w:rsidRPr="00C23380">
        <w:rPr>
          <w:rFonts w:ascii="Times New Roman" w:hAnsi="Times New Roman" w:cs="Times New Roman"/>
          <w:sz w:val="24"/>
          <w:szCs w:val="24"/>
        </w:rPr>
        <w:t xml:space="preserve">§ 68 </w:t>
      </w:r>
      <w:commentRangeEnd w:id="145"/>
      <w:r w:rsidR="009C283A">
        <w:rPr>
          <w:rStyle w:val="Kommentaariviide"/>
        </w:rPr>
        <w:commentReference w:id="145"/>
      </w:r>
      <w:r w:rsidR="00C23380" w:rsidRPr="00C23380">
        <w:rPr>
          <w:rFonts w:ascii="Times New Roman" w:hAnsi="Times New Roman" w:cs="Times New Roman"/>
          <w:sz w:val="24"/>
          <w:szCs w:val="24"/>
        </w:rPr>
        <w:t>kohaselt arvestatud lootsitasust</w:t>
      </w:r>
      <w:r w:rsidR="000300A5" w:rsidRPr="00090927">
        <w:rPr>
          <w:rFonts w:ascii="Times New Roman" w:hAnsi="Times New Roman" w:cs="Times New Roman"/>
          <w:sz w:val="24"/>
          <w:szCs w:val="24"/>
        </w:rPr>
        <w:t>“;</w:t>
      </w:r>
    </w:p>
    <w:p w14:paraId="62D3DC74" w14:textId="77777777" w:rsidR="00F36EAA" w:rsidRPr="00090927" w:rsidRDefault="00F36EAA" w:rsidP="00BE0548">
      <w:pPr>
        <w:spacing w:after="0" w:line="240" w:lineRule="auto"/>
        <w:contextualSpacing/>
        <w:jc w:val="both"/>
        <w:rPr>
          <w:rFonts w:ascii="Times New Roman" w:hAnsi="Times New Roman" w:cs="Times New Roman"/>
          <w:sz w:val="24"/>
          <w:szCs w:val="24"/>
        </w:rPr>
      </w:pPr>
    </w:p>
    <w:p w14:paraId="1B16A22A" w14:textId="389B4D1A" w:rsidR="003820B3" w:rsidRPr="00090927" w:rsidRDefault="00F0007C"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305BD9">
        <w:rPr>
          <w:rFonts w:ascii="Times New Roman" w:hAnsi="Times New Roman" w:cs="Times New Roman"/>
          <w:b/>
          <w:bCs/>
          <w:sz w:val="24"/>
          <w:szCs w:val="24"/>
        </w:rPr>
        <w:t>1</w:t>
      </w:r>
      <w:r w:rsidR="0002094C" w:rsidRPr="00090927">
        <w:rPr>
          <w:rFonts w:ascii="Times New Roman" w:hAnsi="Times New Roman" w:cs="Times New Roman"/>
          <w:b/>
          <w:bCs/>
          <w:sz w:val="24"/>
          <w:szCs w:val="24"/>
        </w:rPr>
        <w:t>)</w:t>
      </w:r>
      <w:r w:rsidR="0002094C" w:rsidRPr="00090927">
        <w:rPr>
          <w:rFonts w:ascii="Times New Roman" w:hAnsi="Times New Roman" w:cs="Times New Roman"/>
          <w:sz w:val="24"/>
          <w:szCs w:val="24"/>
        </w:rPr>
        <w:t xml:space="preserve"> paragrahvi 68</w:t>
      </w:r>
      <w:r w:rsidR="0002094C" w:rsidRPr="00090927">
        <w:rPr>
          <w:rFonts w:ascii="Times New Roman" w:hAnsi="Times New Roman" w:cs="Times New Roman"/>
          <w:sz w:val="24"/>
          <w:szCs w:val="24"/>
          <w:vertAlign w:val="superscript"/>
        </w:rPr>
        <w:t>1</w:t>
      </w:r>
      <w:r w:rsidR="0002094C" w:rsidRPr="00090927">
        <w:rPr>
          <w:rFonts w:ascii="Times New Roman" w:hAnsi="Times New Roman" w:cs="Times New Roman"/>
          <w:sz w:val="24"/>
          <w:szCs w:val="24"/>
        </w:rPr>
        <w:t xml:space="preserve"> lõikes 5 asendatakse sõnad „Isoleeritud ballasttankidega naftatankeri“ sõnadega „Eraldatud ballasttankidega tankeri“;</w:t>
      </w:r>
    </w:p>
    <w:p w14:paraId="30C841F8" w14:textId="77777777" w:rsidR="00F36EAA" w:rsidRPr="00090927" w:rsidRDefault="00F36EAA" w:rsidP="00BE0548">
      <w:pPr>
        <w:spacing w:after="0" w:line="240" w:lineRule="auto"/>
        <w:contextualSpacing/>
        <w:jc w:val="both"/>
        <w:rPr>
          <w:rFonts w:ascii="Times New Roman" w:hAnsi="Times New Roman" w:cs="Times New Roman"/>
          <w:sz w:val="24"/>
          <w:szCs w:val="24"/>
        </w:rPr>
      </w:pPr>
    </w:p>
    <w:p w14:paraId="61F20353" w14:textId="38E9B118" w:rsidR="004D3C61" w:rsidRPr="00090927" w:rsidRDefault="0016022E"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305BD9">
        <w:rPr>
          <w:rFonts w:ascii="Times New Roman" w:hAnsi="Times New Roman" w:cs="Times New Roman"/>
          <w:b/>
          <w:bCs/>
          <w:sz w:val="24"/>
          <w:szCs w:val="24"/>
        </w:rPr>
        <w:t>2</w:t>
      </w:r>
      <w:r w:rsidR="004D3C61" w:rsidRPr="00090927">
        <w:rPr>
          <w:rFonts w:ascii="Times New Roman" w:hAnsi="Times New Roman" w:cs="Times New Roman"/>
          <w:b/>
          <w:bCs/>
          <w:sz w:val="24"/>
          <w:szCs w:val="24"/>
        </w:rPr>
        <w:t>)</w:t>
      </w:r>
      <w:r w:rsidR="004D3C61" w:rsidRPr="00090927">
        <w:rPr>
          <w:rFonts w:ascii="Times New Roman" w:hAnsi="Times New Roman" w:cs="Times New Roman"/>
          <w:sz w:val="24"/>
          <w:szCs w:val="24"/>
        </w:rPr>
        <w:t xml:space="preserve"> paragrahvi 75</w:t>
      </w:r>
      <w:r w:rsidR="004D3C61" w:rsidRPr="00090927">
        <w:rPr>
          <w:rFonts w:ascii="Times New Roman" w:hAnsi="Times New Roman" w:cs="Times New Roman"/>
          <w:sz w:val="24"/>
          <w:szCs w:val="24"/>
          <w:vertAlign w:val="superscript"/>
        </w:rPr>
        <w:t>1</w:t>
      </w:r>
      <w:r w:rsidR="004D3C61" w:rsidRPr="00090927">
        <w:rPr>
          <w:rFonts w:ascii="Times New Roman" w:hAnsi="Times New Roman" w:cs="Times New Roman"/>
          <w:sz w:val="24"/>
          <w:szCs w:val="24"/>
        </w:rPr>
        <w:t xml:space="preserve"> lõikes 2 asendatakse sõna „</w:t>
      </w:r>
      <w:r w:rsidR="00F14776">
        <w:rPr>
          <w:rFonts w:ascii="Times New Roman" w:hAnsi="Times New Roman" w:cs="Times New Roman"/>
          <w:sz w:val="24"/>
          <w:szCs w:val="24"/>
        </w:rPr>
        <w:t>Kliimaministeerium</w:t>
      </w:r>
      <w:r w:rsidR="004D3C61" w:rsidRPr="00090927">
        <w:rPr>
          <w:rFonts w:ascii="Times New Roman" w:hAnsi="Times New Roman" w:cs="Times New Roman"/>
          <w:sz w:val="24"/>
          <w:szCs w:val="24"/>
        </w:rPr>
        <w:t>“ sõnaga „Transpordiamet“;</w:t>
      </w:r>
    </w:p>
    <w:p w14:paraId="1497FC47" w14:textId="77777777" w:rsidR="001652CE" w:rsidRPr="00090927" w:rsidRDefault="001652CE" w:rsidP="00BE0548">
      <w:pPr>
        <w:spacing w:after="0" w:line="240" w:lineRule="auto"/>
        <w:contextualSpacing/>
        <w:jc w:val="both"/>
        <w:rPr>
          <w:rFonts w:ascii="Times New Roman" w:hAnsi="Times New Roman" w:cs="Times New Roman"/>
          <w:sz w:val="24"/>
          <w:szCs w:val="24"/>
        </w:rPr>
      </w:pPr>
    </w:p>
    <w:p w14:paraId="43F61C66" w14:textId="783BA69B" w:rsidR="001652CE" w:rsidRPr="00090927" w:rsidRDefault="00B607F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305BD9">
        <w:rPr>
          <w:rFonts w:ascii="Times New Roman" w:hAnsi="Times New Roman" w:cs="Times New Roman"/>
          <w:b/>
          <w:bCs/>
          <w:sz w:val="24"/>
          <w:szCs w:val="24"/>
        </w:rPr>
        <w:t>3</w:t>
      </w:r>
      <w:r w:rsidR="001652CE" w:rsidRPr="00090927">
        <w:rPr>
          <w:rFonts w:ascii="Times New Roman" w:hAnsi="Times New Roman" w:cs="Times New Roman"/>
          <w:b/>
          <w:bCs/>
          <w:sz w:val="24"/>
          <w:szCs w:val="24"/>
        </w:rPr>
        <w:t>)</w:t>
      </w:r>
      <w:r w:rsidR="001652CE" w:rsidRPr="00090927">
        <w:rPr>
          <w:rFonts w:ascii="Times New Roman" w:hAnsi="Times New Roman" w:cs="Times New Roman"/>
          <w:sz w:val="24"/>
          <w:szCs w:val="24"/>
        </w:rPr>
        <w:t xml:space="preserve"> paragrahvi 75</w:t>
      </w:r>
      <w:r w:rsidR="001652CE" w:rsidRPr="00090927">
        <w:rPr>
          <w:rFonts w:ascii="Times New Roman" w:hAnsi="Times New Roman" w:cs="Times New Roman"/>
          <w:sz w:val="24"/>
          <w:szCs w:val="24"/>
          <w:vertAlign w:val="superscript"/>
        </w:rPr>
        <w:t>1</w:t>
      </w:r>
      <w:r w:rsidR="001652CE" w:rsidRPr="00090927">
        <w:rPr>
          <w:rFonts w:ascii="Times New Roman" w:hAnsi="Times New Roman" w:cs="Times New Roman"/>
          <w:sz w:val="24"/>
          <w:szCs w:val="24"/>
        </w:rPr>
        <w:t xml:space="preserve"> lõiget 3 </w:t>
      </w:r>
      <w:commentRangeStart w:id="146"/>
      <w:r w:rsidR="001652CE" w:rsidRPr="00090927">
        <w:rPr>
          <w:rFonts w:ascii="Times New Roman" w:hAnsi="Times New Roman" w:cs="Times New Roman"/>
          <w:sz w:val="24"/>
          <w:szCs w:val="24"/>
        </w:rPr>
        <w:t>täiendatakse punktiga 9</w:t>
      </w:r>
      <w:r w:rsidR="001652CE" w:rsidRPr="00090927">
        <w:rPr>
          <w:rFonts w:ascii="Times New Roman" w:hAnsi="Times New Roman" w:cs="Times New Roman"/>
          <w:sz w:val="24"/>
          <w:szCs w:val="24"/>
          <w:vertAlign w:val="superscript"/>
        </w:rPr>
        <w:t>3</w:t>
      </w:r>
      <w:r w:rsidR="001652CE" w:rsidRPr="00090927">
        <w:rPr>
          <w:rFonts w:ascii="Times New Roman" w:hAnsi="Times New Roman" w:cs="Times New Roman"/>
          <w:sz w:val="24"/>
          <w:szCs w:val="24"/>
        </w:rPr>
        <w:t xml:space="preserve"> </w:t>
      </w:r>
      <w:commentRangeEnd w:id="146"/>
      <w:r w:rsidR="00D05DF7">
        <w:rPr>
          <w:rStyle w:val="Kommentaariviide"/>
        </w:rPr>
        <w:commentReference w:id="146"/>
      </w:r>
      <w:r w:rsidR="001652CE" w:rsidRPr="00090927">
        <w:rPr>
          <w:rFonts w:ascii="Times New Roman" w:hAnsi="Times New Roman" w:cs="Times New Roman"/>
          <w:sz w:val="24"/>
          <w:szCs w:val="24"/>
        </w:rPr>
        <w:t>järgmises sõnastuses:</w:t>
      </w:r>
    </w:p>
    <w:p w14:paraId="3D0EC752" w14:textId="77777777" w:rsidR="001652CE" w:rsidRPr="00090927" w:rsidRDefault="001652CE"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090927">
        <w:rPr>
          <w:rFonts w:ascii="Times New Roman" w:eastAsia="Lucida Sans Unicode" w:hAnsi="Times New Roman" w:cs="Times New Roman"/>
          <w:kern w:val="3"/>
          <w:sz w:val="24"/>
          <w:szCs w:val="24"/>
          <w:lang w:eastAsia="et-EE" w:bidi="et-EE"/>
        </w:rPr>
        <w:t>„9</w:t>
      </w:r>
      <w:r w:rsidRPr="00090927">
        <w:rPr>
          <w:rFonts w:ascii="Times New Roman" w:eastAsia="Lucida Sans Unicode" w:hAnsi="Times New Roman" w:cs="Times New Roman"/>
          <w:kern w:val="3"/>
          <w:sz w:val="24"/>
          <w:szCs w:val="24"/>
          <w:vertAlign w:val="superscript"/>
          <w:lang w:eastAsia="et-EE" w:bidi="et-EE"/>
        </w:rPr>
        <w:t>3</w:t>
      </w:r>
      <w:r w:rsidRPr="00090927">
        <w:rPr>
          <w:rFonts w:ascii="Times New Roman" w:eastAsia="Lucida Sans Unicode" w:hAnsi="Times New Roman" w:cs="Times New Roman"/>
          <w:kern w:val="3"/>
          <w:sz w:val="24"/>
          <w:szCs w:val="24"/>
          <w:lang w:eastAsia="et-EE" w:bidi="et-EE"/>
        </w:rPr>
        <w:t>) teave punkerdaja kohta;“;</w:t>
      </w:r>
    </w:p>
    <w:p w14:paraId="6BB71F7B" w14:textId="6C2A00EB" w:rsidR="001652CE" w:rsidRPr="00090927" w:rsidRDefault="001652CE" w:rsidP="00BE0548">
      <w:pPr>
        <w:spacing w:after="0" w:line="240" w:lineRule="auto"/>
        <w:contextualSpacing/>
        <w:jc w:val="both"/>
        <w:rPr>
          <w:rFonts w:ascii="Times New Roman" w:hAnsi="Times New Roman" w:cs="Times New Roman"/>
          <w:sz w:val="24"/>
          <w:szCs w:val="24"/>
        </w:rPr>
      </w:pPr>
    </w:p>
    <w:p w14:paraId="4FDF2CD1" w14:textId="23736DB0" w:rsidR="00B63805" w:rsidRPr="00090927" w:rsidRDefault="00B63805" w:rsidP="00B63805">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305BD9">
        <w:rPr>
          <w:rFonts w:ascii="Times New Roman" w:hAnsi="Times New Roman" w:cs="Times New Roman"/>
          <w:b/>
          <w:bCs/>
          <w:sz w:val="24"/>
          <w:szCs w:val="24"/>
        </w:rPr>
        <w:t>4</w:t>
      </w:r>
      <w:r w:rsidRPr="00090927">
        <w:rPr>
          <w:rFonts w:ascii="Times New Roman" w:hAnsi="Times New Roman" w:cs="Times New Roman"/>
          <w:sz w:val="24"/>
          <w:szCs w:val="24"/>
        </w:rPr>
        <w:t>) paragrahvi 75</w:t>
      </w:r>
      <w:r w:rsidRPr="00090927">
        <w:rPr>
          <w:rFonts w:ascii="Times New Roman" w:hAnsi="Times New Roman" w:cs="Times New Roman"/>
          <w:sz w:val="24"/>
          <w:szCs w:val="24"/>
          <w:vertAlign w:val="superscript"/>
        </w:rPr>
        <w:t>8</w:t>
      </w:r>
      <w:r w:rsidRPr="00090927">
        <w:rPr>
          <w:rFonts w:ascii="Times New Roman" w:hAnsi="Times New Roman" w:cs="Times New Roman"/>
          <w:sz w:val="24"/>
          <w:szCs w:val="24"/>
        </w:rPr>
        <w:t xml:space="preserve"> lõige 1 muudetakse ja sõnastatakse järgmiselt:</w:t>
      </w:r>
    </w:p>
    <w:p w14:paraId="57C8CACE" w14:textId="762D8A26" w:rsidR="00B63805" w:rsidRPr="00090927" w:rsidRDefault="00B63805" w:rsidP="00B63805">
      <w:pPr>
        <w:spacing w:after="0" w:line="240" w:lineRule="auto"/>
        <w:contextualSpacing/>
        <w:jc w:val="both"/>
        <w:rPr>
          <w:rFonts w:ascii="Times New Roman" w:hAnsi="Times New Roman" w:cs="Times New Roman"/>
          <w:sz w:val="24"/>
          <w:szCs w:val="24"/>
        </w:rPr>
      </w:pPr>
      <w:r w:rsidRPr="00090927">
        <w:rPr>
          <w:rFonts w:ascii="Times New Roman" w:hAnsi="Times New Roman" w:cs="Times New Roman"/>
          <w:sz w:val="24"/>
          <w:szCs w:val="24"/>
        </w:rPr>
        <w:t xml:space="preserve">„(1) Riigilaevastik võib osutada tasulist veesõiduki prahtimis-, haldamis- ja mehitamisteenust, </w:t>
      </w:r>
      <w:r w:rsidR="004E4356">
        <w:rPr>
          <w:rFonts w:ascii="Times New Roman" w:hAnsi="Times New Roman" w:cs="Times New Roman"/>
          <w:sz w:val="24"/>
          <w:szCs w:val="24"/>
        </w:rPr>
        <w:t xml:space="preserve">samuti </w:t>
      </w:r>
      <w:r w:rsidR="00A62112">
        <w:rPr>
          <w:rFonts w:ascii="Times New Roman" w:hAnsi="Times New Roman" w:cs="Times New Roman"/>
          <w:sz w:val="24"/>
          <w:szCs w:val="24"/>
        </w:rPr>
        <w:t xml:space="preserve">sadama kasutamise </w:t>
      </w:r>
      <w:r w:rsidRPr="00090927">
        <w:rPr>
          <w:rFonts w:ascii="Times New Roman" w:hAnsi="Times New Roman" w:cs="Times New Roman"/>
          <w:sz w:val="24"/>
          <w:szCs w:val="24"/>
        </w:rPr>
        <w:t xml:space="preserve">teenust sadamas, mille pidaja on Riigilaevastik, seireteenust ning </w:t>
      </w:r>
      <w:r w:rsidRPr="00090927">
        <w:rPr>
          <w:rFonts w:ascii="Times New Roman" w:hAnsi="Times New Roman" w:cs="Times New Roman"/>
          <w:sz w:val="24"/>
          <w:szCs w:val="24"/>
        </w:rPr>
        <w:lastRenderedPageBreak/>
        <w:t xml:space="preserve">navigatsioonimärgistuse haldamise teenust, kui see ei takista </w:t>
      </w:r>
      <w:commentRangeStart w:id="147"/>
      <w:ins w:id="148" w:author="Kärt Voor" w:date="2024-04-02T21:37:00Z">
        <w:r w:rsidR="00D05DF7">
          <w:rPr>
            <w:rFonts w:ascii="Times New Roman" w:hAnsi="Times New Roman" w:cs="Times New Roman"/>
            <w:sz w:val="24"/>
            <w:szCs w:val="24"/>
          </w:rPr>
          <w:t>tasulise</w:t>
        </w:r>
      </w:ins>
      <w:ins w:id="149" w:author="Kärt Voor" w:date="2024-04-02T21:38:00Z">
        <w:r w:rsidR="00D05DF7">
          <w:rPr>
            <w:rFonts w:ascii="Times New Roman" w:hAnsi="Times New Roman" w:cs="Times New Roman"/>
            <w:sz w:val="24"/>
            <w:szCs w:val="24"/>
          </w:rPr>
          <w:t xml:space="preserve"> teenuse osutaja </w:t>
        </w:r>
      </w:ins>
      <w:r w:rsidRPr="00090927">
        <w:rPr>
          <w:rFonts w:ascii="Times New Roman" w:hAnsi="Times New Roman" w:cs="Times New Roman"/>
          <w:sz w:val="24"/>
          <w:szCs w:val="24"/>
        </w:rPr>
        <w:t>õigusaktides sätestatud ülesannete täitmist.“;</w:t>
      </w:r>
      <w:commentRangeEnd w:id="147"/>
      <w:r w:rsidR="00D05DF7">
        <w:rPr>
          <w:rStyle w:val="Kommentaariviide"/>
        </w:rPr>
        <w:commentReference w:id="147"/>
      </w:r>
    </w:p>
    <w:p w14:paraId="4D191355" w14:textId="77777777" w:rsidR="00B63805" w:rsidRPr="00090927" w:rsidRDefault="00B63805" w:rsidP="00B63805">
      <w:pPr>
        <w:spacing w:after="0" w:line="240" w:lineRule="auto"/>
        <w:contextualSpacing/>
        <w:jc w:val="both"/>
        <w:rPr>
          <w:rFonts w:ascii="Times New Roman" w:hAnsi="Times New Roman" w:cs="Times New Roman"/>
          <w:sz w:val="24"/>
          <w:szCs w:val="24"/>
        </w:rPr>
      </w:pPr>
    </w:p>
    <w:p w14:paraId="56077D31" w14:textId="1E43C9A3" w:rsidR="00B63805" w:rsidRPr="00090927" w:rsidRDefault="00B63805" w:rsidP="00B63805">
      <w:pPr>
        <w:spacing w:after="0" w:line="240" w:lineRule="auto"/>
        <w:contextualSpacing/>
        <w:jc w:val="both"/>
        <w:rPr>
          <w:rFonts w:ascii="Times New Roman" w:hAnsi="Times New Roman" w:cs="Times New Roman"/>
          <w:sz w:val="24"/>
          <w:szCs w:val="24"/>
        </w:rPr>
      </w:pPr>
      <w:commentRangeStart w:id="150"/>
      <w:r>
        <w:rPr>
          <w:rFonts w:ascii="Times New Roman" w:hAnsi="Times New Roman" w:cs="Times New Roman"/>
          <w:b/>
          <w:bCs/>
          <w:sz w:val="24"/>
          <w:szCs w:val="24"/>
        </w:rPr>
        <w:t>7</w:t>
      </w:r>
      <w:r w:rsidR="00305BD9">
        <w:rPr>
          <w:rFonts w:ascii="Times New Roman" w:hAnsi="Times New Roman" w:cs="Times New Roman"/>
          <w:b/>
          <w:bCs/>
          <w:sz w:val="24"/>
          <w:szCs w:val="24"/>
        </w:rPr>
        <w:t>5</w:t>
      </w:r>
      <w:r w:rsidRPr="00090927">
        <w:rPr>
          <w:rFonts w:ascii="Times New Roman" w:hAnsi="Times New Roman" w:cs="Times New Roman"/>
          <w:sz w:val="24"/>
          <w:szCs w:val="24"/>
        </w:rPr>
        <w:t>) paragrahvi 75</w:t>
      </w:r>
      <w:r w:rsidRPr="00090927">
        <w:rPr>
          <w:rFonts w:ascii="Times New Roman" w:hAnsi="Times New Roman" w:cs="Times New Roman"/>
          <w:sz w:val="24"/>
          <w:szCs w:val="24"/>
          <w:vertAlign w:val="superscript"/>
        </w:rPr>
        <w:t>8</w:t>
      </w:r>
      <w:r w:rsidRPr="00090927">
        <w:rPr>
          <w:rFonts w:ascii="Times New Roman" w:hAnsi="Times New Roman" w:cs="Times New Roman"/>
          <w:sz w:val="24"/>
          <w:szCs w:val="24"/>
        </w:rPr>
        <w:t xml:space="preserve"> lõiget 3 täiendatakse pärast sõna „tasumäärad“ sõnadega „või tasu arvestamise alused“;</w:t>
      </w:r>
      <w:commentRangeEnd w:id="150"/>
      <w:r w:rsidR="00934394">
        <w:rPr>
          <w:rStyle w:val="Kommentaariviide"/>
        </w:rPr>
        <w:commentReference w:id="150"/>
      </w:r>
    </w:p>
    <w:p w14:paraId="301EB008" w14:textId="77777777" w:rsidR="00B63805" w:rsidRDefault="00B63805"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b/>
          <w:bCs/>
          <w:kern w:val="3"/>
          <w:sz w:val="24"/>
          <w:szCs w:val="24"/>
          <w:lang w:eastAsia="et-EE" w:bidi="et-EE"/>
        </w:rPr>
      </w:pPr>
    </w:p>
    <w:p w14:paraId="62362071" w14:textId="299B3DBF" w:rsidR="001652CE" w:rsidRPr="00090927" w:rsidRDefault="00B607F6"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Pr>
          <w:rFonts w:ascii="Times New Roman" w:eastAsia="Lucida Sans Unicode" w:hAnsi="Times New Roman" w:cs="Times New Roman"/>
          <w:b/>
          <w:bCs/>
          <w:kern w:val="3"/>
          <w:sz w:val="24"/>
          <w:szCs w:val="24"/>
          <w:lang w:eastAsia="et-EE" w:bidi="et-EE"/>
        </w:rPr>
        <w:t>7</w:t>
      </w:r>
      <w:r w:rsidR="00305BD9">
        <w:rPr>
          <w:rFonts w:ascii="Times New Roman" w:eastAsia="Lucida Sans Unicode" w:hAnsi="Times New Roman" w:cs="Times New Roman"/>
          <w:b/>
          <w:bCs/>
          <w:kern w:val="3"/>
          <w:sz w:val="24"/>
          <w:szCs w:val="24"/>
          <w:lang w:eastAsia="et-EE" w:bidi="et-EE"/>
        </w:rPr>
        <w:t>6</w:t>
      </w:r>
      <w:r w:rsidR="001652CE" w:rsidRPr="00090927">
        <w:rPr>
          <w:rFonts w:ascii="Times New Roman" w:eastAsia="Lucida Sans Unicode" w:hAnsi="Times New Roman" w:cs="Times New Roman"/>
          <w:b/>
          <w:bCs/>
          <w:kern w:val="3"/>
          <w:sz w:val="24"/>
          <w:szCs w:val="24"/>
          <w:lang w:eastAsia="et-EE" w:bidi="et-EE"/>
        </w:rPr>
        <w:t>)</w:t>
      </w:r>
      <w:r w:rsidR="001652CE" w:rsidRPr="00090927">
        <w:rPr>
          <w:rFonts w:ascii="Times New Roman" w:eastAsia="Lucida Sans Unicode" w:hAnsi="Times New Roman" w:cs="Times New Roman"/>
          <w:kern w:val="3"/>
          <w:sz w:val="24"/>
          <w:szCs w:val="24"/>
          <w:lang w:eastAsia="et-EE" w:bidi="et-EE"/>
        </w:rPr>
        <w:t xml:space="preserve"> paragrahvi 76 täiendatakse lõikega 1</w:t>
      </w:r>
      <w:r w:rsidR="001652CE" w:rsidRPr="00090927">
        <w:rPr>
          <w:rFonts w:ascii="Times New Roman" w:eastAsia="Lucida Sans Unicode" w:hAnsi="Times New Roman" w:cs="Times New Roman"/>
          <w:kern w:val="3"/>
          <w:sz w:val="24"/>
          <w:szCs w:val="24"/>
          <w:vertAlign w:val="superscript"/>
          <w:lang w:eastAsia="et-EE" w:bidi="et-EE"/>
        </w:rPr>
        <w:t>5</w:t>
      </w:r>
      <w:r w:rsidR="001652CE" w:rsidRPr="00090927">
        <w:rPr>
          <w:rFonts w:ascii="Times New Roman" w:eastAsia="Lucida Sans Unicode" w:hAnsi="Times New Roman" w:cs="Times New Roman"/>
          <w:kern w:val="3"/>
          <w:sz w:val="24"/>
          <w:szCs w:val="24"/>
          <w:lang w:eastAsia="et-EE" w:bidi="et-EE"/>
        </w:rPr>
        <w:t xml:space="preserve"> järgmises sõnastuses:</w:t>
      </w:r>
    </w:p>
    <w:p w14:paraId="51876E6F" w14:textId="79C68E51" w:rsidR="001652CE" w:rsidRPr="00090927" w:rsidRDefault="001652CE"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090927">
        <w:rPr>
          <w:rFonts w:ascii="Times New Roman" w:eastAsia="Lucida Sans Unicode" w:hAnsi="Times New Roman" w:cs="Times New Roman"/>
          <w:kern w:val="3"/>
          <w:sz w:val="24"/>
          <w:szCs w:val="24"/>
          <w:lang w:eastAsia="et-EE" w:bidi="et-EE"/>
        </w:rPr>
        <w:t>„(1</w:t>
      </w:r>
      <w:r w:rsidRPr="00090927">
        <w:rPr>
          <w:rFonts w:ascii="Times New Roman" w:eastAsia="Lucida Sans Unicode" w:hAnsi="Times New Roman" w:cs="Times New Roman"/>
          <w:kern w:val="3"/>
          <w:sz w:val="24"/>
          <w:szCs w:val="24"/>
          <w:vertAlign w:val="superscript"/>
          <w:lang w:eastAsia="et-EE" w:bidi="et-EE"/>
        </w:rPr>
        <w:t>5</w:t>
      </w:r>
      <w:r w:rsidRPr="00090927">
        <w:rPr>
          <w:rFonts w:ascii="Times New Roman" w:eastAsia="Lucida Sans Unicode" w:hAnsi="Times New Roman" w:cs="Times New Roman"/>
          <w:kern w:val="3"/>
          <w:sz w:val="24"/>
          <w:szCs w:val="24"/>
          <w:lang w:eastAsia="et-EE" w:bidi="et-EE"/>
        </w:rPr>
        <w:t xml:space="preserve">) Riiklikku järelevalvet </w:t>
      </w:r>
      <w:bookmarkStart w:id="151" w:name="_Hlk150955611"/>
      <w:r w:rsidR="005A16B8" w:rsidRPr="00090927">
        <w:rPr>
          <w:rFonts w:ascii="Times New Roman" w:eastAsia="Lucida Sans Unicode" w:hAnsi="Times New Roman" w:cs="Times New Roman"/>
          <w:kern w:val="3"/>
          <w:sz w:val="24"/>
          <w:szCs w:val="24"/>
          <w:lang w:eastAsia="et-EE" w:bidi="et-EE"/>
        </w:rPr>
        <w:t xml:space="preserve">laevadelt merekeskkonna reostuse ja õhusaaste vältimise, sealhulgas </w:t>
      </w:r>
      <w:proofErr w:type="spellStart"/>
      <w:r w:rsidRPr="00090927">
        <w:rPr>
          <w:rFonts w:ascii="Times New Roman" w:eastAsia="Lucida Sans Unicode" w:hAnsi="Times New Roman" w:cs="Times New Roman"/>
          <w:kern w:val="3"/>
          <w:sz w:val="24"/>
          <w:szCs w:val="24"/>
          <w:lang w:eastAsia="et-EE" w:bidi="et-EE"/>
        </w:rPr>
        <w:t>punkerdamise</w:t>
      </w:r>
      <w:proofErr w:type="spellEnd"/>
      <w:r w:rsidRPr="00090927">
        <w:rPr>
          <w:rFonts w:ascii="Times New Roman" w:eastAsia="Lucida Sans Unicode" w:hAnsi="Times New Roman" w:cs="Times New Roman"/>
          <w:kern w:val="3"/>
          <w:sz w:val="24"/>
          <w:szCs w:val="24"/>
          <w:lang w:eastAsia="et-EE" w:bidi="et-EE"/>
        </w:rPr>
        <w:t xml:space="preserve"> nõuete </w:t>
      </w:r>
      <w:bookmarkEnd w:id="151"/>
      <w:r w:rsidRPr="00090927">
        <w:rPr>
          <w:rFonts w:ascii="Times New Roman" w:eastAsia="Lucida Sans Unicode" w:hAnsi="Times New Roman" w:cs="Times New Roman"/>
          <w:kern w:val="3"/>
          <w:sz w:val="24"/>
          <w:szCs w:val="24"/>
          <w:lang w:eastAsia="et-EE" w:bidi="et-EE"/>
        </w:rPr>
        <w:t>täitmise üle teostab Keskkonnaamet.“;</w:t>
      </w:r>
    </w:p>
    <w:p w14:paraId="53A47AEE" w14:textId="77777777" w:rsidR="001652CE" w:rsidRPr="00090927" w:rsidRDefault="001652CE"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56710FEC" w14:textId="439C7F76" w:rsidR="00DE5C42" w:rsidRDefault="0048733F"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Pr>
          <w:rFonts w:ascii="Times New Roman" w:eastAsia="Lucida Sans Unicode" w:hAnsi="Times New Roman" w:cs="Times New Roman"/>
          <w:b/>
          <w:bCs/>
          <w:kern w:val="3"/>
          <w:sz w:val="24"/>
          <w:szCs w:val="24"/>
          <w:lang w:eastAsia="et-EE" w:bidi="et-EE"/>
        </w:rPr>
        <w:t>7</w:t>
      </w:r>
      <w:r w:rsidR="00305BD9">
        <w:rPr>
          <w:rFonts w:ascii="Times New Roman" w:eastAsia="Lucida Sans Unicode" w:hAnsi="Times New Roman" w:cs="Times New Roman"/>
          <w:b/>
          <w:bCs/>
          <w:kern w:val="3"/>
          <w:sz w:val="24"/>
          <w:szCs w:val="24"/>
          <w:lang w:eastAsia="et-EE" w:bidi="et-EE"/>
        </w:rPr>
        <w:t>7</w:t>
      </w:r>
      <w:r w:rsidR="001652CE" w:rsidRPr="00090927">
        <w:rPr>
          <w:rFonts w:ascii="Times New Roman" w:eastAsia="Lucida Sans Unicode" w:hAnsi="Times New Roman" w:cs="Times New Roman"/>
          <w:b/>
          <w:bCs/>
          <w:kern w:val="3"/>
          <w:sz w:val="24"/>
          <w:szCs w:val="24"/>
          <w:lang w:eastAsia="et-EE" w:bidi="et-EE"/>
        </w:rPr>
        <w:t>)</w:t>
      </w:r>
      <w:r w:rsidR="001652CE" w:rsidRPr="00090927">
        <w:rPr>
          <w:rFonts w:ascii="Times New Roman" w:eastAsia="Lucida Sans Unicode" w:hAnsi="Times New Roman" w:cs="Times New Roman"/>
          <w:kern w:val="3"/>
          <w:sz w:val="24"/>
          <w:szCs w:val="24"/>
          <w:lang w:eastAsia="et-EE" w:bidi="et-EE"/>
        </w:rPr>
        <w:t xml:space="preserve"> paragrahv</w:t>
      </w:r>
      <w:r w:rsidR="000754F3">
        <w:rPr>
          <w:rFonts w:ascii="Times New Roman" w:eastAsia="Lucida Sans Unicode" w:hAnsi="Times New Roman" w:cs="Times New Roman"/>
          <w:kern w:val="3"/>
          <w:sz w:val="24"/>
          <w:szCs w:val="24"/>
          <w:lang w:eastAsia="et-EE" w:bidi="et-EE"/>
        </w:rPr>
        <w:t>i</w:t>
      </w:r>
      <w:r w:rsidR="001652CE" w:rsidRPr="00090927">
        <w:rPr>
          <w:rFonts w:ascii="Times New Roman" w:eastAsia="Lucida Sans Unicode" w:hAnsi="Times New Roman" w:cs="Times New Roman"/>
          <w:kern w:val="3"/>
          <w:sz w:val="24"/>
          <w:szCs w:val="24"/>
          <w:lang w:eastAsia="et-EE" w:bidi="et-EE"/>
        </w:rPr>
        <w:t xml:space="preserve"> 77 lõike 2 punktis 3 asendatakse sõnad „lossimine ja ballastimine“ tekstiosaga „lossimine, ballastimine ja </w:t>
      </w:r>
      <w:proofErr w:type="spellStart"/>
      <w:r w:rsidR="001652CE" w:rsidRPr="00090927">
        <w:rPr>
          <w:rFonts w:ascii="Times New Roman" w:eastAsia="Lucida Sans Unicode" w:hAnsi="Times New Roman" w:cs="Times New Roman"/>
          <w:kern w:val="3"/>
          <w:sz w:val="24"/>
          <w:szCs w:val="24"/>
          <w:lang w:eastAsia="et-EE" w:bidi="et-EE"/>
        </w:rPr>
        <w:t>punkerdamine</w:t>
      </w:r>
      <w:proofErr w:type="spellEnd"/>
      <w:r w:rsidR="001652CE" w:rsidRPr="00090927">
        <w:rPr>
          <w:rFonts w:ascii="Times New Roman" w:eastAsia="Lucida Sans Unicode" w:hAnsi="Times New Roman" w:cs="Times New Roman"/>
          <w:kern w:val="3"/>
          <w:sz w:val="24"/>
          <w:szCs w:val="24"/>
          <w:lang w:eastAsia="et-EE" w:bidi="et-EE"/>
        </w:rPr>
        <w:t>“;</w:t>
      </w:r>
    </w:p>
    <w:p w14:paraId="0E2BB7F4" w14:textId="77777777" w:rsidR="0048733F" w:rsidRPr="00090927" w:rsidRDefault="0048733F"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7C530E31" w14:textId="65D298BF" w:rsidR="00DE5C42" w:rsidRPr="00090927" w:rsidRDefault="0048733F" w:rsidP="00BE0548">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Pr>
          <w:rFonts w:ascii="Times New Roman" w:eastAsia="Lucida Sans Unicode" w:hAnsi="Times New Roman" w:cs="Times New Roman"/>
          <w:b/>
          <w:bCs/>
          <w:kern w:val="3"/>
          <w:sz w:val="24"/>
          <w:szCs w:val="24"/>
          <w:lang w:eastAsia="et-EE" w:bidi="et-EE"/>
        </w:rPr>
        <w:t>7</w:t>
      </w:r>
      <w:r w:rsidR="00305BD9">
        <w:rPr>
          <w:rFonts w:ascii="Times New Roman" w:eastAsia="Lucida Sans Unicode" w:hAnsi="Times New Roman" w:cs="Times New Roman"/>
          <w:b/>
          <w:bCs/>
          <w:kern w:val="3"/>
          <w:sz w:val="24"/>
          <w:szCs w:val="24"/>
          <w:lang w:eastAsia="et-EE" w:bidi="et-EE"/>
        </w:rPr>
        <w:t>8</w:t>
      </w:r>
      <w:r w:rsidR="00DE5C42" w:rsidRPr="00090927">
        <w:rPr>
          <w:rFonts w:ascii="Times New Roman" w:eastAsia="Lucida Sans Unicode" w:hAnsi="Times New Roman" w:cs="Times New Roman"/>
          <w:b/>
          <w:bCs/>
          <w:kern w:val="3"/>
          <w:sz w:val="24"/>
          <w:szCs w:val="24"/>
          <w:lang w:eastAsia="et-EE" w:bidi="et-EE"/>
        </w:rPr>
        <w:t>)</w:t>
      </w:r>
      <w:r w:rsidR="00DE5C42" w:rsidRPr="00090927">
        <w:rPr>
          <w:rFonts w:ascii="Times New Roman" w:eastAsia="Lucida Sans Unicode" w:hAnsi="Times New Roman" w:cs="Times New Roman"/>
          <w:kern w:val="3"/>
          <w:sz w:val="24"/>
          <w:szCs w:val="24"/>
          <w:lang w:eastAsia="et-EE" w:bidi="et-EE"/>
        </w:rPr>
        <w:t xml:space="preserve"> paragrahvi 77</w:t>
      </w:r>
      <w:r w:rsidR="00DE5C42" w:rsidRPr="00090927">
        <w:rPr>
          <w:rFonts w:ascii="Times New Roman" w:eastAsia="Lucida Sans Unicode" w:hAnsi="Times New Roman" w:cs="Times New Roman"/>
          <w:kern w:val="3"/>
          <w:sz w:val="24"/>
          <w:szCs w:val="24"/>
          <w:vertAlign w:val="superscript"/>
          <w:lang w:eastAsia="et-EE" w:bidi="et-EE"/>
        </w:rPr>
        <w:t>1</w:t>
      </w:r>
      <w:r w:rsidR="00DE5C42" w:rsidRPr="00090927">
        <w:rPr>
          <w:rFonts w:ascii="Times New Roman" w:eastAsia="Lucida Sans Unicode" w:hAnsi="Times New Roman" w:cs="Times New Roman"/>
          <w:kern w:val="3"/>
          <w:sz w:val="24"/>
          <w:szCs w:val="24"/>
          <w:lang w:eastAsia="et-EE" w:bidi="et-EE"/>
        </w:rPr>
        <w:t xml:space="preserve"> lõikes 1 asendatakse tekstiosa „, 49 ja 50“ tekstiosaga „ja 49–51“;</w:t>
      </w:r>
    </w:p>
    <w:p w14:paraId="0B816DAC" w14:textId="77777777" w:rsidR="00E66755" w:rsidRPr="00090927" w:rsidRDefault="00E66755" w:rsidP="00BE0548">
      <w:pPr>
        <w:spacing w:after="0" w:line="240" w:lineRule="auto"/>
        <w:contextualSpacing/>
        <w:jc w:val="both"/>
        <w:rPr>
          <w:rFonts w:ascii="Times New Roman" w:hAnsi="Times New Roman" w:cs="Times New Roman"/>
          <w:sz w:val="24"/>
          <w:szCs w:val="24"/>
        </w:rPr>
      </w:pPr>
    </w:p>
    <w:p w14:paraId="43126CE1" w14:textId="5B3AD125" w:rsidR="00005AD7" w:rsidRPr="00090927" w:rsidRDefault="0048733F"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7</w:t>
      </w:r>
      <w:r w:rsidR="00305BD9">
        <w:rPr>
          <w:rFonts w:ascii="Times New Roman" w:eastAsia="MS Mincho" w:hAnsi="Times New Roman" w:cs="Times New Roman"/>
          <w:b/>
          <w:bCs/>
          <w:sz w:val="24"/>
          <w:szCs w:val="24"/>
        </w:rPr>
        <w:t>9</w:t>
      </w:r>
      <w:r w:rsidR="00005AD7" w:rsidRPr="00090927">
        <w:rPr>
          <w:rFonts w:ascii="Times New Roman" w:eastAsia="MS Mincho" w:hAnsi="Times New Roman" w:cs="Times New Roman"/>
          <w:b/>
          <w:bCs/>
          <w:sz w:val="24"/>
          <w:szCs w:val="24"/>
        </w:rPr>
        <w:t xml:space="preserve">) </w:t>
      </w:r>
      <w:r w:rsidR="00005AD7" w:rsidRPr="00090927">
        <w:rPr>
          <w:rFonts w:ascii="Times New Roman" w:eastAsia="MS Mincho" w:hAnsi="Times New Roman" w:cs="Times New Roman"/>
          <w:sz w:val="24"/>
          <w:szCs w:val="24"/>
        </w:rPr>
        <w:t xml:space="preserve">paragrahvi </w:t>
      </w:r>
      <w:bookmarkStart w:id="152" w:name="_Hlk129788685"/>
      <w:r w:rsidR="00005AD7" w:rsidRPr="00090927">
        <w:rPr>
          <w:rFonts w:ascii="Times New Roman" w:eastAsia="MS Mincho" w:hAnsi="Times New Roman" w:cs="Times New Roman"/>
          <w:sz w:val="24"/>
          <w:szCs w:val="24"/>
        </w:rPr>
        <w:t>80</w:t>
      </w:r>
      <w:r w:rsidR="00005AD7" w:rsidRPr="00090927">
        <w:rPr>
          <w:rFonts w:ascii="Times New Roman" w:eastAsia="MS Mincho" w:hAnsi="Times New Roman" w:cs="Times New Roman"/>
          <w:sz w:val="24"/>
          <w:szCs w:val="24"/>
          <w:vertAlign w:val="superscript"/>
        </w:rPr>
        <w:t>1</w:t>
      </w:r>
      <w:r w:rsidR="00005AD7" w:rsidRPr="00090927">
        <w:rPr>
          <w:rFonts w:ascii="Times New Roman" w:eastAsia="MS Mincho" w:hAnsi="Times New Roman" w:cs="Times New Roman"/>
          <w:sz w:val="24"/>
          <w:szCs w:val="24"/>
        </w:rPr>
        <w:t xml:space="preserve"> lõikes 2</w:t>
      </w:r>
      <w:r w:rsidR="00B36B9E" w:rsidRPr="00090927">
        <w:rPr>
          <w:rFonts w:ascii="Times New Roman" w:eastAsia="MS Mincho" w:hAnsi="Times New Roman" w:cs="Times New Roman"/>
          <w:sz w:val="24"/>
          <w:szCs w:val="24"/>
        </w:rPr>
        <w:t>, § 81</w:t>
      </w:r>
      <w:r w:rsidR="00B36B9E" w:rsidRPr="00090927">
        <w:rPr>
          <w:rFonts w:ascii="Times New Roman" w:eastAsia="MS Mincho" w:hAnsi="Times New Roman" w:cs="Times New Roman"/>
          <w:sz w:val="24"/>
          <w:szCs w:val="24"/>
          <w:vertAlign w:val="superscript"/>
        </w:rPr>
        <w:t>1</w:t>
      </w:r>
      <w:r w:rsidR="00005AD7" w:rsidRPr="00090927">
        <w:rPr>
          <w:rFonts w:ascii="Times New Roman" w:eastAsia="MS Mincho" w:hAnsi="Times New Roman" w:cs="Times New Roman"/>
          <w:sz w:val="24"/>
          <w:szCs w:val="24"/>
        </w:rPr>
        <w:t xml:space="preserve"> </w:t>
      </w:r>
      <w:r w:rsidR="00B36B9E" w:rsidRPr="00090927">
        <w:rPr>
          <w:rFonts w:ascii="Times New Roman" w:eastAsia="MS Mincho" w:hAnsi="Times New Roman" w:cs="Times New Roman"/>
          <w:sz w:val="24"/>
          <w:szCs w:val="24"/>
        </w:rPr>
        <w:t>lõikes 2, § 82 lõikes 2, § 93</w:t>
      </w:r>
      <w:r w:rsidR="00B36B9E" w:rsidRPr="00090927">
        <w:rPr>
          <w:rFonts w:ascii="Times New Roman" w:eastAsia="MS Mincho" w:hAnsi="Times New Roman" w:cs="Times New Roman"/>
          <w:sz w:val="24"/>
          <w:szCs w:val="24"/>
          <w:vertAlign w:val="superscript"/>
        </w:rPr>
        <w:t>2</w:t>
      </w:r>
      <w:r w:rsidR="00B36B9E" w:rsidRPr="00090927">
        <w:rPr>
          <w:rFonts w:ascii="Times New Roman" w:eastAsia="MS Mincho" w:hAnsi="Times New Roman" w:cs="Times New Roman"/>
          <w:sz w:val="24"/>
          <w:szCs w:val="24"/>
        </w:rPr>
        <w:t xml:space="preserve"> lõikes 2, § 94</w:t>
      </w:r>
      <w:r w:rsidR="00B36B9E" w:rsidRPr="00090927">
        <w:rPr>
          <w:rFonts w:ascii="Times New Roman" w:eastAsia="MS Mincho" w:hAnsi="Times New Roman" w:cs="Times New Roman"/>
          <w:sz w:val="24"/>
          <w:szCs w:val="24"/>
          <w:vertAlign w:val="superscript"/>
        </w:rPr>
        <w:t>13</w:t>
      </w:r>
      <w:r w:rsidR="00B36B9E" w:rsidRPr="00090927">
        <w:rPr>
          <w:rFonts w:ascii="Times New Roman" w:eastAsia="MS Mincho" w:hAnsi="Times New Roman" w:cs="Times New Roman"/>
          <w:sz w:val="24"/>
          <w:szCs w:val="24"/>
        </w:rPr>
        <w:t xml:space="preserve"> lõikes 2, § 94</w:t>
      </w:r>
      <w:r w:rsidR="00B36B9E" w:rsidRPr="00090927">
        <w:rPr>
          <w:rFonts w:ascii="Times New Roman" w:eastAsia="MS Mincho" w:hAnsi="Times New Roman" w:cs="Times New Roman"/>
          <w:sz w:val="24"/>
          <w:szCs w:val="24"/>
          <w:vertAlign w:val="superscript"/>
        </w:rPr>
        <w:t>14</w:t>
      </w:r>
      <w:r w:rsidR="00B36B9E" w:rsidRPr="00090927">
        <w:rPr>
          <w:rFonts w:ascii="Times New Roman" w:eastAsia="MS Mincho" w:hAnsi="Times New Roman" w:cs="Times New Roman"/>
          <w:sz w:val="24"/>
          <w:szCs w:val="24"/>
        </w:rPr>
        <w:t xml:space="preserve"> lõikes 2 ja § 94</w:t>
      </w:r>
      <w:r w:rsidR="00B36B9E" w:rsidRPr="00090927">
        <w:rPr>
          <w:rFonts w:ascii="Times New Roman" w:eastAsia="MS Mincho" w:hAnsi="Times New Roman" w:cs="Times New Roman"/>
          <w:sz w:val="24"/>
          <w:szCs w:val="24"/>
          <w:vertAlign w:val="superscript"/>
        </w:rPr>
        <w:t>17</w:t>
      </w:r>
      <w:r w:rsidR="00B36B9E" w:rsidRPr="00090927">
        <w:rPr>
          <w:rFonts w:ascii="Times New Roman" w:eastAsia="MS Mincho" w:hAnsi="Times New Roman" w:cs="Times New Roman"/>
          <w:sz w:val="24"/>
          <w:szCs w:val="24"/>
        </w:rPr>
        <w:t xml:space="preserve"> lõikes 2 asendatakse arv „3200“ arvuga „40 000“;</w:t>
      </w:r>
      <w:bookmarkEnd w:id="152"/>
    </w:p>
    <w:p w14:paraId="68E0637E" w14:textId="554FB64E" w:rsidR="00B36B9E" w:rsidRPr="00090927" w:rsidRDefault="00B36B9E" w:rsidP="00BE0548">
      <w:pPr>
        <w:spacing w:after="0" w:line="240" w:lineRule="auto"/>
        <w:contextualSpacing/>
        <w:jc w:val="both"/>
        <w:rPr>
          <w:rFonts w:ascii="Times New Roman" w:eastAsia="MS Mincho" w:hAnsi="Times New Roman" w:cs="Times New Roman"/>
          <w:sz w:val="24"/>
          <w:szCs w:val="24"/>
        </w:rPr>
      </w:pPr>
    </w:p>
    <w:p w14:paraId="6E119EE2" w14:textId="2933BAD6" w:rsidR="00B36B9E" w:rsidRPr="00A81EFB" w:rsidRDefault="00305BD9"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80</w:t>
      </w:r>
      <w:r w:rsidR="00B36B9E" w:rsidRPr="00A81EFB">
        <w:rPr>
          <w:rFonts w:ascii="Times New Roman" w:eastAsia="MS Mincho" w:hAnsi="Times New Roman" w:cs="Times New Roman"/>
          <w:b/>
          <w:bCs/>
          <w:sz w:val="24"/>
          <w:szCs w:val="24"/>
        </w:rPr>
        <w:t>)</w:t>
      </w:r>
      <w:r w:rsidR="00B36B9E" w:rsidRPr="00A81EFB">
        <w:rPr>
          <w:rFonts w:ascii="Times New Roman" w:eastAsia="MS Mincho" w:hAnsi="Times New Roman" w:cs="Times New Roman"/>
          <w:sz w:val="24"/>
          <w:szCs w:val="24"/>
        </w:rPr>
        <w:t xml:space="preserve"> </w:t>
      </w:r>
      <w:bookmarkStart w:id="153" w:name="_Hlk129789351"/>
      <w:r w:rsidR="00B36B9E" w:rsidRPr="00A81EFB">
        <w:rPr>
          <w:rFonts w:ascii="Times New Roman" w:eastAsia="MS Mincho" w:hAnsi="Times New Roman" w:cs="Times New Roman"/>
          <w:sz w:val="24"/>
          <w:szCs w:val="24"/>
        </w:rPr>
        <w:t>paragrahvi 81 lõikes 2, § 81</w:t>
      </w:r>
      <w:r w:rsidR="00B36B9E" w:rsidRPr="00A81EFB">
        <w:rPr>
          <w:rFonts w:ascii="Times New Roman" w:eastAsia="MS Mincho" w:hAnsi="Times New Roman" w:cs="Times New Roman"/>
          <w:sz w:val="24"/>
          <w:szCs w:val="24"/>
          <w:vertAlign w:val="superscript"/>
        </w:rPr>
        <w:t>2</w:t>
      </w:r>
      <w:r w:rsidR="00B36B9E" w:rsidRPr="00A81EFB">
        <w:rPr>
          <w:rFonts w:ascii="Times New Roman" w:eastAsia="MS Mincho" w:hAnsi="Times New Roman" w:cs="Times New Roman"/>
          <w:sz w:val="24"/>
          <w:szCs w:val="24"/>
        </w:rPr>
        <w:t xml:space="preserve"> lõikes 2, § 86 lõikes 2, § 90</w:t>
      </w:r>
      <w:r w:rsidR="00B36B9E" w:rsidRPr="00A81EFB">
        <w:rPr>
          <w:rFonts w:ascii="Times New Roman" w:eastAsia="MS Mincho" w:hAnsi="Times New Roman" w:cs="Times New Roman"/>
          <w:sz w:val="24"/>
          <w:szCs w:val="24"/>
          <w:vertAlign w:val="superscript"/>
        </w:rPr>
        <w:t>3</w:t>
      </w:r>
      <w:r w:rsidR="00B36B9E" w:rsidRPr="00A81EFB">
        <w:rPr>
          <w:rFonts w:ascii="Times New Roman" w:eastAsia="MS Mincho" w:hAnsi="Times New Roman" w:cs="Times New Roman"/>
          <w:sz w:val="24"/>
          <w:szCs w:val="24"/>
        </w:rPr>
        <w:t xml:space="preserve"> lõikes 2, § 94</w:t>
      </w:r>
      <w:r w:rsidR="00B36B9E" w:rsidRPr="00A81EFB">
        <w:rPr>
          <w:rFonts w:ascii="Times New Roman" w:eastAsia="MS Mincho" w:hAnsi="Times New Roman" w:cs="Times New Roman"/>
          <w:sz w:val="24"/>
          <w:szCs w:val="24"/>
          <w:vertAlign w:val="superscript"/>
        </w:rPr>
        <w:t xml:space="preserve">11 </w:t>
      </w:r>
      <w:r w:rsidR="00B36B9E" w:rsidRPr="00A81EFB">
        <w:rPr>
          <w:rFonts w:ascii="Times New Roman" w:eastAsia="MS Mincho" w:hAnsi="Times New Roman" w:cs="Times New Roman"/>
          <w:sz w:val="24"/>
          <w:szCs w:val="24"/>
        </w:rPr>
        <w:t>lõikes 2, § 94</w:t>
      </w:r>
      <w:r w:rsidR="00B36B9E" w:rsidRPr="00A81EFB">
        <w:rPr>
          <w:rFonts w:ascii="Times New Roman" w:eastAsia="MS Mincho" w:hAnsi="Times New Roman" w:cs="Times New Roman"/>
          <w:sz w:val="24"/>
          <w:szCs w:val="24"/>
          <w:vertAlign w:val="superscript"/>
        </w:rPr>
        <w:t>15</w:t>
      </w:r>
      <w:r w:rsidR="00B36B9E" w:rsidRPr="00A81EFB">
        <w:rPr>
          <w:rFonts w:ascii="Times New Roman" w:eastAsia="MS Mincho" w:hAnsi="Times New Roman" w:cs="Times New Roman"/>
          <w:sz w:val="24"/>
          <w:szCs w:val="24"/>
        </w:rPr>
        <w:t xml:space="preserve"> lõikes 2, § 94</w:t>
      </w:r>
      <w:r w:rsidR="00B36B9E" w:rsidRPr="00A81EFB">
        <w:rPr>
          <w:rFonts w:ascii="Times New Roman" w:eastAsia="MS Mincho" w:hAnsi="Times New Roman" w:cs="Times New Roman"/>
          <w:sz w:val="24"/>
          <w:szCs w:val="24"/>
          <w:vertAlign w:val="superscript"/>
        </w:rPr>
        <w:t>16</w:t>
      </w:r>
      <w:r w:rsidR="00B36B9E" w:rsidRPr="00A81EFB">
        <w:rPr>
          <w:rFonts w:ascii="Times New Roman" w:eastAsia="MS Mincho" w:hAnsi="Times New Roman" w:cs="Times New Roman"/>
          <w:sz w:val="24"/>
          <w:szCs w:val="24"/>
        </w:rPr>
        <w:t xml:space="preserve"> lõikes 2, § 94</w:t>
      </w:r>
      <w:r w:rsidR="00B36B9E" w:rsidRPr="00A81EFB">
        <w:rPr>
          <w:rFonts w:ascii="Times New Roman" w:eastAsia="MS Mincho" w:hAnsi="Times New Roman" w:cs="Times New Roman"/>
          <w:sz w:val="24"/>
          <w:szCs w:val="24"/>
          <w:vertAlign w:val="superscript"/>
        </w:rPr>
        <w:t>20</w:t>
      </w:r>
      <w:r w:rsidR="00B36B9E" w:rsidRPr="00A81EFB">
        <w:rPr>
          <w:rFonts w:ascii="Times New Roman" w:eastAsia="MS Mincho" w:hAnsi="Times New Roman" w:cs="Times New Roman"/>
          <w:sz w:val="24"/>
          <w:szCs w:val="24"/>
        </w:rPr>
        <w:t xml:space="preserve"> lõikes 2, § 94</w:t>
      </w:r>
      <w:r w:rsidR="00B36B9E" w:rsidRPr="00A81EFB">
        <w:rPr>
          <w:rFonts w:ascii="Times New Roman" w:eastAsia="MS Mincho" w:hAnsi="Times New Roman" w:cs="Times New Roman"/>
          <w:sz w:val="24"/>
          <w:szCs w:val="24"/>
          <w:vertAlign w:val="superscript"/>
        </w:rPr>
        <w:t>21</w:t>
      </w:r>
      <w:r w:rsidR="00B36B9E" w:rsidRPr="00A81EFB">
        <w:rPr>
          <w:rFonts w:ascii="Times New Roman" w:eastAsia="MS Mincho" w:hAnsi="Times New Roman" w:cs="Times New Roman"/>
          <w:sz w:val="24"/>
          <w:szCs w:val="24"/>
        </w:rPr>
        <w:t xml:space="preserve"> lõikes 2 ja § 94</w:t>
      </w:r>
      <w:r w:rsidR="00B36B9E" w:rsidRPr="00A81EFB">
        <w:rPr>
          <w:rFonts w:ascii="Times New Roman" w:eastAsia="MS Mincho" w:hAnsi="Times New Roman" w:cs="Times New Roman"/>
          <w:sz w:val="24"/>
          <w:szCs w:val="24"/>
          <w:vertAlign w:val="superscript"/>
        </w:rPr>
        <w:t>22</w:t>
      </w:r>
      <w:r w:rsidR="00B36B9E" w:rsidRPr="00A81EFB">
        <w:rPr>
          <w:rFonts w:ascii="Times New Roman" w:eastAsia="MS Mincho" w:hAnsi="Times New Roman" w:cs="Times New Roman"/>
          <w:sz w:val="24"/>
          <w:szCs w:val="24"/>
        </w:rPr>
        <w:t xml:space="preserve"> lõikes 2 asendatakse arv „3200“ arvuga „20 000“</w:t>
      </w:r>
      <w:r w:rsidR="008309C1" w:rsidRPr="00A81EFB">
        <w:rPr>
          <w:rFonts w:ascii="Times New Roman" w:eastAsia="MS Mincho" w:hAnsi="Times New Roman" w:cs="Times New Roman"/>
          <w:sz w:val="24"/>
          <w:szCs w:val="24"/>
        </w:rPr>
        <w:t>;</w:t>
      </w:r>
      <w:bookmarkEnd w:id="153"/>
    </w:p>
    <w:p w14:paraId="7A0DF158" w14:textId="7E669348" w:rsidR="009A1A96" w:rsidRPr="00A81EFB" w:rsidRDefault="009A1A96" w:rsidP="00BE0548">
      <w:pPr>
        <w:spacing w:after="0" w:line="240" w:lineRule="auto"/>
        <w:contextualSpacing/>
        <w:jc w:val="both"/>
        <w:rPr>
          <w:rFonts w:ascii="Times New Roman" w:eastAsia="MS Mincho" w:hAnsi="Times New Roman" w:cs="Times New Roman"/>
          <w:sz w:val="24"/>
          <w:szCs w:val="24"/>
        </w:rPr>
      </w:pPr>
    </w:p>
    <w:p w14:paraId="402D35DB" w14:textId="7476981C" w:rsidR="009A1A96" w:rsidRPr="00A81EFB" w:rsidRDefault="00F0007C"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1</w:t>
      </w:r>
      <w:r w:rsidR="009A1A96" w:rsidRPr="00A81EFB">
        <w:rPr>
          <w:rFonts w:ascii="Times New Roman" w:eastAsia="MS Mincho" w:hAnsi="Times New Roman" w:cs="Times New Roman"/>
          <w:b/>
          <w:bCs/>
          <w:sz w:val="24"/>
          <w:szCs w:val="24"/>
        </w:rPr>
        <w:t>)</w:t>
      </w:r>
      <w:r w:rsidR="009A1A96" w:rsidRPr="00A81EFB">
        <w:rPr>
          <w:rFonts w:ascii="Times New Roman" w:eastAsia="MS Mincho" w:hAnsi="Times New Roman" w:cs="Times New Roman"/>
          <w:sz w:val="24"/>
          <w:szCs w:val="24"/>
        </w:rPr>
        <w:t xml:space="preserve"> paragrahvi 82 lõikest 1 jäetakse välja sõnad „Reisilaeval viibivate isikute nimekirja koostamise korra või“;</w:t>
      </w:r>
    </w:p>
    <w:p w14:paraId="101F4CBB" w14:textId="77777777" w:rsidR="00CA5BD1" w:rsidRPr="00A81EFB" w:rsidRDefault="00CA5BD1" w:rsidP="00BE0548">
      <w:pPr>
        <w:spacing w:after="0" w:line="240" w:lineRule="auto"/>
        <w:contextualSpacing/>
        <w:jc w:val="both"/>
        <w:rPr>
          <w:rFonts w:ascii="Times New Roman" w:eastAsia="MS Mincho" w:hAnsi="Times New Roman" w:cs="Times New Roman"/>
          <w:sz w:val="24"/>
          <w:szCs w:val="24"/>
        </w:rPr>
      </w:pPr>
    </w:p>
    <w:p w14:paraId="5A494A5A" w14:textId="04B65FBD" w:rsidR="00A05E59" w:rsidRPr="00A81EFB" w:rsidRDefault="0016022E"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305BD9">
        <w:rPr>
          <w:rFonts w:ascii="Times New Roman" w:hAnsi="Times New Roman" w:cs="Times New Roman"/>
          <w:b/>
          <w:bCs/>
          <w:sz w:val="24"/>
          <w:szCs w:val="24"/>
        </w:rPr>
        <w:t>2</w:t>
      </w:r>
      <w:r w:rsidR="00CA5BD1" w:rsidRPr="00A81EFB">
        <w:rPr>
          <w:rFonts w:ascii="Times New Roman" w:hAnsi="Times New Roman" w:cs="Times New Roman"/>
          <w:b/>
          <w:bCs/>
          <w:sz w:val="24"/>
          <w:szCs w:val="24"/>
        </w:rPr>
        <w:t>)</w:t>
      </w:r>
      <w:r w:rsidR="00CA5BD1" w:rsidRPr="00A81EFB">
        <w:rPr>
          <w:rFonts w:ascii="Times New Roman" w:hAnsi="Times New Roman" w:cs="Times New Roman"/>
          <w:sz w:val="24"/>
          <w:szCs w:val="24"/>
        </w:rPr>
        <w:t xml:space="preserve"> seadust täiendatakse §-ga 86</w:t>
      </w:r>
      <w:r w:rsidR="00CA5BD1" w:rsidRPr="00A81EFB">
        <w:rPr>
          <w:rFonts w:ascii="Times New Roman" w:hAnsi="Times New Roman" w:cs="Times New Roman"/>
          <w:sz w:val="24"/>
          <w:szCs w:val="24"/>
          <w:vertAlign w:val="superscript"/>
        </w:rPr>
        <w:t>1</w:t>
      </w:r>
      <w:r w:rsidR="00CA5BD1" w:rsidRPr="00A81EFB">
        <w:rPr>
          <w:rFonts w:ascii="Times New Roman" w:hAnsi="Times New Roman" w:cs="Times New Roman"/>
          <w:sz w:val="24"/>
          <w:szCs w:val="24"/>
        </w:rPr>
        <w:t xml:space="preserve"> järgmises sõnastuses:</w:t>
      </w:r>
    </w:p>
    <w:p w14:paraId="6E5DA5F8" w14:textId="26056A6E" w:rsidR="00CA5BD1" w:rsidRPr="00A81EFB" w:rsidRDefault="00CA5BD1" w:rsidP="00BE0548">
      <w:pPr>
        <w:spacing w:after="0" w:line="240" w:lineRule="auto"/>
        <w:contextualSpacing/>
        <w:jc w:val="both"/>
        <w:rPr>
          <w:rFonts w:ascii="Times New Roman" w:hAnsi="Times New Roman" w:cs="Times New Roman"/>
          <w:b/>
          <w:bCs/>
          <w:sz w:val="24"/>
          <w:szCs w:val="24"/>
        </w:rPr>
      </w:pPr>
      <w:r w:rsidRPr="00A81EFB">
        <w:rPr>
          <w:rFonts w:ascii="Times New Roman" w:hAnsi="Times New Roman" w:cs="Times New Roman"/>
          <w:sz w:val="24"/>
          <w:szCs w:val="24"/>
        </w:rPr>
        <w:t>„</w:t>
      </w:r>
      <w:r w:rsidRPr="00A81EFB">
        <w:rPr>
          <w:rFonts w:ascii="Times New Roman" w:hAnsi="Times New Roman" w:cs="Times New Roman"/>
          <w:b/>
          <w:bCs/>
          <w:sz w:val="24"/>
          <w:szCs w:val="24"/>
        </w:rPr>
        <w:t>§ 86</w:t>
      </w:r>
      <w:r w:rsidRPr="00A81EFB">
        <w:rPr>
          <w:rFonts w:ascii="Times New Roman" w:hAnsi="Times New Roman" w:cs="Times New Roman"/>
          <w:b/>
          <w:bCs/>
          <w:sz w:val="24"/>
          <w:szCs w:val="24"/>
          <w:vertAlign w:val="superscript"/>
        </w:rPr>
        <w:t>1</w:t>
      </w:r>
      <w:r w:rsidRPr="00A81EFB">
        <w:rPr>
          <w:rFonts w:ascii="Times New Roman" w:hAnsi="Times New Roman" w:cs="Times New Roman"/>
          <w:b/>
          <w:bCs/>
          <w:sz w:val="24"/>
          <w:szCs w:val="24"/>
        </w:rPr>
        <w:t>. Veesõiduki kinnitamine navigatsioonimärgi külge ja navigatsioonimärgi kahjustamine</w:t>
      </w:r>
    </w:p>
    <w:p w14:paraId="65F95155" w14:textId="77777777" w:rsidR="00F36EAA" w:rsidRPr="00A81EFB" w:rsidRDefault="00F36EAA" w:rsidP="00BE0548">
      <w:pPr>
        <w:spacing w:after="0" w:line="240" w:lineRule="auto"/>
        <w:contextualSpacing/>
        <w:jc w:val="both"/>
        <w:rPr>
          <w:rFonts w:ascii="Times New Roman" w:hAnsi="Times New Roman" w:cs="Times New Roman"/>
          <w:b/>
          <w:bCs/>
          <w:sz w:val="24"/>
          <w:szCs w:val="24"/>
        </w:rPr>
      </w:pPr>
    </w:p>
    <w:p w14:paraId="19B50D83" w14:textId="77777777" w:rsidR="00CA5BD1" w:rsidRPr="00A81EFB" w:rsidRDefault="00CA5BD1"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(1) Veesõiduki kinnitamise eest navigatsioonimärgi külge või navigatsioonimärgi kahjustamise eest –</w:t>
      </w:r>
    </w:p>
    <w:p w14:paraId="51D41C27" w14:textId="77777777" w:rsidR="00CA5BD1" w:rsidRPr="00A81EFB" w:rsidRDefault="00CA5BD1"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karistatakse rahatrahviga kuni 300 trahviühikut.</w:t>
      </w:r>
    </w:p>
    <w:p w14:paraId="0812D7F3" w14:textId="77777777" w:rsidR="00F36EAA" w:rsidRPr="00A81EFB" w:rsidRDefault="00F36EAA" w:rsidP="00BE0548">
      <w:pPr>
        <w:spacing w:after="0" w:line="240" w:lineRule="auto"/>
        <w:contextualSpacing/>
        <w:jc w:val="both"/>
        <w:rPr>
          <w:rFonts w:ascii="Times New Roman" w:hAnsi="Times New Roman" w:cs="Times New Roman"/>
          <w:sz w:val="24"/>
          <w:szCs w:val="24"/>
        </w:rPr>
      </w:pPr>
    </w:p>
    <w:p w14:paraId="5148DB89" w14:textId="77777777" w:rsidR="00CA5BD1" w:rsidRPr="00A81EFB" w:rsidRDefault="00CA5BD1"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(2) Sama teo eest, kui selle on toime pannud juriidiline isik, –</w:t>
      </w:r>
    </w:p>
    <w:p w14:paraId="7BFB2F97" w14:textId="646C685A" w:rsidR="00CA5BD1" w:rsidRPr="00A81EFB" w:rsidRDefault="00CA5BD1"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karistatakse rahatrahviga kuni 3200 eurot.“;</w:t>
      </w:r>
    </w:p>
    <w:p w14:paraId="0E4B6FBC" w14:textId="77777777" w:rsidR="00026E1F" w:rsidRPr="00A81EFB" w:rsidRDefault="00026E1F" w:rsidP="00BE0548">
      <w:pPr>
        <w:spacing w:after="0" w:line="240" w:lineRule="auto"/>
        <w:contextualSpacing/>
        <w:jc w:val="both"/>
        <w:rPr>
          <w:rFonts w:ascii="Times New Roman" w:hAnsi="Times New Roman" w:cs="Times New Roman"/>
          <w:sz w:val="24"/>
          <w:szCs w:val="24"/>
        </w:rPr>
      </w:pPr>
    </w:p>
    <w:p w14:paraId="3AE082C9" w14:textId="638388FC" w:rsidR="00005AD7" w:rsidRPr="00A81EFB" w:rsidRDefault="00B607F6"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3</w:t>
      </w:r>
      <w:r w:rsidR="00005AD7" w:rsidRPr="00A81EFB">
        <w:rPr>
          <w:rFonts w:ascii="Times New Roman" w:eastAsia="MS Mincho" w:hAnsi="Times New Roman" w:cs="Times New Roman"/>
          <w:b/>
          <w:bCs/>
          <w:sz w:val="24"/>
          <w:szCs w:val="24"/>
        </w:rPr>
        <w:t>)</w:t>
      </w:r>
      <w:r w:rsidR="00005AD7" w:rsidRPr="00A81EFB">
        <w:rPr>
          <w:rFonts w:ascii="Times New Roman" w:eastAsia="MS Mincho" w:hAnsi="Times New Roman" w:cs="Times New Roman"/>
          <w:sz w:val="24"/>
          <w:szCs w:val="24"/>
        </w:rPr>
        <w:t xml:space="preserve"> paragrahvi 90 lõikes 2 ja § 90</w:t>
      </w:r>
      <w:r w:rsidR="00005AD7" w:rsidRPr="00A81EFB">
        <w:rPr>
          <w:rFonts w:ascii="Times New Roman" w:eastAsia="MS Mincho" w:hAnsi="Times New Roman" w:cs="Times New Roman"/>
          <w:sz w:val="24"/>
          <w:szCs w:val="24"/>
          <w:vertAlign w:val="superscript"/>
        </w:rPr>
        <w:t>6</w:t>
      </w:r>
      <w:r w:rsidR="00005AD7" w:rsidRPr="00A81EFB">
        <w:rPr>
          <w:rFonts w:ascii="Times New Roman" w:eastAsia="MS Mincho" w:hAnsi="Times New Roman" w:cs="Times New Roman"/>
          <w:sz w:val="24"/>
          <w:szCs w:val="24"/>
        </w:rPr>
        <w:t xml:space="preserve"> lõikes 2 asendatakse arv „16 000“ arvuga „40 000“;</w:t>
      </w:r>
    </w:p>
    <w:p w14:paraId="013B3352" w14:textId="77777777" w:rsidR="00E66755" w:rsidRPr="00A81EFB" w:rsidRDefault="00E66755" w:rsidP="00BE0548">
      <w:pPr>
        <w:spacing w:after="0" w:line="240" w:lineRule="auto"/>
        <w:contextualSpacing/>
        <w:jc w:val="both"/>
        <w:rPr>
          <w:rFonts w:ascii="Times New Roman" w:eastAsia="MS Mincho" w:hAnsi="Times New Roman" w:cs="Times New Roman"/>
          <w:sz w:val="24"/>
          <w:szCs w:val="24"/>
        </w:rPr>
      </w:pPr>
    </w:p>
    <w:p w14:paraId="520622D3" w14:textId="482B15A5" w:rsidR="00005AD7" w:rsidRPr="00682513" w:rsidRDefault="00B607F6" w:rsidP="00BE0548">
      <w:pPr>
        <w:spacing w:after="0" w:line="240" w:lineRule="auto"/>
        <w:contextualSpacing/>
        <w:jc w:val="both"/>
        <w:rPr>
          <w:rFonts w:ascii="Times New Roman" w:eastAsia="MS Mincho" w:hAnsi="Times New Roman" w:cs="Times New Roman"/>
          <w:sz w:val="24"/>
          <w:szCs w:val="24"/>
        </w:rPr>
      </w:pPr>
      <w:r w:rsidRPr="00682513">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4</w:t>
      </w:r>
      <w:r w:rsidR="00005AD7" w:rsidRPr="00682513">
        <w:rPr>
          <w:rFonts w:ascii="Times New Roman" w:eastAsia="MS Mincho" w:hAnsi="Times New Roman" w:cs="Times New Roman"/>
          <w:b/>
          <w:bCs/>
          <w:sz w:val="24"/>
          <w:szCs w:val="24"/>
        </w:rPr>
        <w:t>)</w:t>
      </w:r>
      <w:r w:rsidR="00005AD7" w:rsidRPr="00682513">
        <w:rPr>
          <w:rFonts w:ascii="Times New Roman" w:eastAsia="MS Mincho" w:hAnsi="Times New Roman" w:cs="Times New Roman"/>
          <w:sz w:val="24"/>
          <w:szCs w:val="24"/>
        </w:rPr>
        <w:t xml:space="preserve"> paragrahvides </w:t>
      </w:r>
      <w:bookmarkStart w:id="154" w:name="_Hlk129791759"/>
      <w:r w:rsidR="00005AD7" w:rsidRPr="00682513">
        <w:rPr>
          <w:rFonts w:ascii="Times New Roman" w:eastAsia="MS Mincho" w:hAnsi="Times New Roman" w:cs="Times New Roman"/>
          <w:sz w:val="24"/>
          <w:szCs w:val="24"/>
        </w:rPr>
        <w:t>90</w:t>
      </w:r>
      <w:r w:rsidR="00005AD7" w:rsidRPr="00682513">
        <w:rPr>
          <w:rFonts w:ascii="Times New Roman" w:eastAsia="MS Mincho" w:hAnsi="Times New Roman" w:cs="Times New Roman"/>
          <w:sz w:val="24"/>
          <w:szCs w:val="24"/>
          <w:vertAlign w:val="superscript"/>
        </w:rPr>
        <w:t>1</w:t>
      </w:r>
      <w:r w:rsidR="00005AD7" w:rsidRPr="00682513">
        <w:rPr>
          <w:rFonts w:ascii="Times New Roman" w:eastAsia="MS Mincho" w:hAnsi="Times New Roman" w:cs="Times New Roman"/>
          <w:sz w:val="24"/>
          <w:szCs w:val="24"/>
        </w:rPr>
        <w:t>, 90</w:t>
      </w:r>
      <w:r w:rsidR="00005AD7" w:rsidRPr="00682513">
        <w:rPr>
          <w:rFonts w:ascii="Times New Roman" w:eastAsia="MS Mincho" w:hAnsi="Times New Roman" w:cs="Times New Roman"/>
          <w:sz w:val="24"/>
          <w:szCs w:val="24"/>
          <w:vertAlign w:val="superscript"/>
        </w:rPr>
        <w:t>2</w:t>
      </w:r>
      <w:r w:rsidR="00005AD7" w:rsidRPr="00682513">
        <w:rPr>
          <w:rFonts w:ascii="Times New Roman" w:eastAsia="MS Mincho" w:hAnsi="Times New Roman" w:cs="Times New Roman"/>
          <w:sz w:val="24"/>
          <w:szCs w:val="24"/>
        </w:rPr>
        <w:t xml:space="preserve">, </w:t>
      </w:r>
      <w:r w:rsidR="008309C1" w:rsidRPr="00682513">
        <w:rPr>
          <w:rFonts w:ascii="Times New Roman" w:eastAsia="MS Mincho" w:hAnsi="Times New Roman" w:cs="Times New Roman"/>
          <w:sz w:val="24"/>
          <w:szCs w:val="24"/>
        </w:rPr>
        <w:t>94</w:t>
      </w:r>
      <w:r w:rsidR="008309C1" w:rsidRPr="00682513">
        <w:rPr>
          <w:rFonts w:ascii="Times New Roman" w:eastAsia="MS Mincho" w:hAnsi="Times New Roman" w:cs="Times New Roman"/>
          <w:sz w:val="24"/>
          <w:szCs w:val="24"/>
          <w:vertAlign w:val="superscript"/>
        </w:rPr>
        <w:t>3</w:t>
      </w:r>
      <w:r w:rsidR="008309C1" w:rsidRPr="00682513">
        <w:rPr>
          <w:rFonts w:ascii="Times New Roman" w:eastAsia="MS Mincho" w:hAnsi="Times New Roman" w:cs="Times New Roman"/>
          <w:sz w:val="24"/>
          <w:szCs w:val="24"/>
        </w:rPr>
        <w:t>, 94</w:t>
      </w:r>
      <w:r w:rsidR="008309C1" w:rsidRPr="00682513">
        <w:rPr>
          <w:rFonts w:ascii="Times New Roman" w:eastAsia="MS Mincho" w:hAnsi="Times New Roman" w:cs="Times New Roman"/>
          <w:sz w:val="24"/>
          <w:szCs w:val="24"/>
          <w:vertAlign w:val="superscript"/>
        </w:rPr>
        <w:t>5</w:t>
      </w:r>
      <w:r w:rsidR="008309C1" w:rsidRPr="00682513">
        <w:rPr>
          <w:rFonts w:ascii="Times New Roman" w:eastAsia="MS Mincho" w:hAnsi="Times New Roman" w:cs="Times New Roman"/>
          <w:sz w:val="24"/>
          <w:szCs w:val="24"/>
        </w:rPr>
        <w:t xml:space="preserve">, </w:t>
      </w:r>
      <w:r w:rsidR="00005AD7" w:rsidRPr="00682513">
        <w:rPr>
          <w:rFonts w:ascii="Times New Roman" w:eastAsia="MS Mincho" w:hAnsi="Times New Roman" w:cs="Times New Roman"/>
          <w:sz w:val="24"/>
          <w:szCs w:val="24"/>
        </w:rPr>
        <w:t>94</w:t>
      </w:r>
      <w:r w:rsidR="00005AD7" w:rsidRPr="00682513">
        <w:rPr>
          <w:rFonts w:ascii="Times New Roman" w:eastAsia="MS Mincho" w:hAnsi="Times New Roman" w:cs="Times New Roman"/>
          <w:sz w:val="24"/>
          <w:szCs w:val="24"/>
          <w:vertAlign w:val="superscript"/>
        </w:rPr>
        <w:t xml:space="preserve">8 </w:t>
      </w:r>
      <w:r w:rsidR="00005AD7" w:rsidRPr="00682513">
        <w:rPr>
          <w:rFonts w:ascii="Times New Roman" w:eastAsia="MS Mincho" w:hAnsi="Times New Roman" w:cs="Times New Roman"/>
          <w:sz w:val="24"/>
          <w:szCs w:val="24"/>
        </w:rPr>
        <w:t>ja 94</w:t>
      </w:r>
      <w:r w:rsidR="00005AD7" w:rsidRPr="00682513">
        <w:rPr>
          <w:rFonts w:ascii="Times New Roman" w:eastAsia="MS Mincho" w:hAnsi="Times New Roman" w:cs="Times New Roman"/>
          <w:sz w:val="24"/>
          <w:szCs w:val="24"/>
          <w:vertAlign w:val="superscript"/>
        </w:rPr>
        <w:t>9</w:t>
      </w:r>
      <w:r w:rsidR="00005AD7" w:rsidRPr="00682513">
        <w:rPr>
          <w:rFonts w:ascii="Times New Roman" w:eastAsia="MS Mincho" w:hAnsi="Times New Roman" w:cs="Times New Roman"/>
          <w:sz w:val="24"/>
          <w:szCs w:val="24"/>
        </w:rPr>
        <w:t xml:space="preserve"> </w:t>
      </w:r>
      <w:bookmarkEnd w:id="154"/>
      <w:r w:rsidR="00005AD7" w:rsidRPr="00682513">
        <w:rPr>
          <w:rFonts w:ascii="Times New Roman" w:eastAsia="MS Mincho" w:hAnsi="Times New Roman" w:cs="Times New Roman"/>
          <w:sz w:val="24"/>
          <w:szCs w:val="24"/>
        </w:rPr>
        <w:t xml:space="preserve">asendatakse arv „100“ arvuga </w:t>
      </w:r>
      <w:r w:rsidR="008309C1" w:rsidRPr="00682513">
        <w:rPr>
          <w:rFonts w:ascii="Times New Roman" w:eastAsia="MS Mincho" w:hAnsi="Times New Roman" w:cs="Times New Roman"/>
          <w:sz w:val="24"/>
          <w:szCs w:val="24"/>
        </w:rPr>
        <w:t>„300“</w:t>
      </w:r>
      <w:r w:rsidR="00005AD7" w:rsidRPr="00682513">
        <w:rPr>
          <w:rFonts w:ascii="Times New Roman" w:eastAsia="MS Mincho" w:hAnsi="Times New Roman" w:cs="Times New Roman"/>
          <w:sz w:val="24"/>
          <w:szCs w:val="24"/>
        </w:rPr>
        <w:t>;</w:t>
      </w:r>
    </w:p>
    <w:p w14:paraId="4718A6FD" w14:textId="77777777" w:rsidR="00E54C89" w:rsidRPr="00682513" w:rsidRDefault="00E54C89" w:rsidP="00BE0548">
      <w:pPr>
        <w:spacing w:after="0" w:line="240" w:lineRule="auto"/>
        <w:contextualSpacing/>
        <w:jc w:val="both"/>
        <w:rPr>
          <w:rFonts w:ascii="Times New Roman" w:eastAsia="MS Mincho" w:hAnsi="Times New Roman" w:cs="Times New Roman"/>
          <w:sz w:val="24"/>
          <w:szCs w:val="24"/>
        </w:rPr>
      </w:pPr>
    </w:p>
    <w:p w14:paraId="62FF153B" w14:textId="37EA3C93" w:rsidR="00E54C89" w:rsidRPr="00682513" w:rsidRDefault="00682513" w:rsidP="00BE0548">
      <w:pPr>
        <w:spacing w:after="0" w:line="240" w:lineRule="auto"/>
        <w:contextualSpacing/>
        <w:jc w:val="both"/>
        <w:rPr>
          <w:rFonts w:ascii="Times New Roman" w:eastAsia="MS Mincho" w:hAnsi="Times New Roman" w:cs="Times New Roman"/>
          <w:sz w:val="24"/>
          <w:szCs w:val="24"/>
        </w:rPr>
      </w:pPr>
      <w:r w:rsidRPr="00682513">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5</w:t>
      </w:r>
      <w:r w:rsidR="00E54C89" w:rsidRPr="00682513">
        <w:rPr>
          <w:rFonts w:ascii="Times New Roman" w:eastAsia="MS Mincho" w:hAnsi="Times New Roman" w:cs="Times New Roman"/>
          <w:b/>
          <w:bCs/>
          <w:sz w:val="24"/>
          <w:szCs w:val="24"/>
        </w:rPr>
        <w:t>)</w:t>
      </w:r>
      <w:r w:rsidR="00E54C89" w:rsidRPr="00682513">
        <w:rPr>
          <w:rFonts w:ascii="Times New Roman" w:eastAsia="MS Mincho" w:hAnsi="Times New Roman" w:cs="Times New Roman"/>
          <w:sz w:val="24"/>
          <w:szCs w:val="24"/>
        </w:rPr>
        <w:t xml:space="preserve"> paragrahvi 90</w:t>
      </w:r>
      <w:r w:rsidR="00E54C89" w:rsidRPr="00682513">
        <w:rPr>
          <w:rFonts w:ascii="Times New Roman" w:eastAsia="MS Mincho" w:hAnsi="Times New Roman" w:cs="Times New Roman"/>
          <w:sz w:val="24"/>
          <w:szCs w:val="24"/>
          <w:vertAlign w:val="superscript"/>
        </w:rPr>
        <w:t>4</w:t>
      </w:r>
      <w:r w:rsidR="00E54C89" w:rsidRPr="00682513">
        <w:rPr>
          <w:rFonts w:ascii="Times New Roman" w:eastAsia="MS Mincho" w:hAnsi="Times New Roman" w:cs="Times New Roman"/>
          <w:sz w:val="24"/>
          <w:szCs w:val="24"/>
        </w:rPr>
        <w:t xml:space="preserve"> lõikes 2 asendatakse arv „3200“ arvuga „400 000“;</w:t>
      </w:r>
    </w:p>
    <w:p w14:paraId="63E05F18" w14:textId="77777777" w:rsidR="00E66755" w:rsidRPr="00682513" w:rsidRDefault="00E66755" w:rsidP="00BE0548">
      <w:pPr>
        <w:spacing w:after="0" w:line="240" w:lineRule="auto"/>
        <w:contextualSpacing/>
        <w:jc w:val="both"/>
        <w:rPr>
          <w:rFonts w:ascii="Times New Roman" w:eastAsia="MS Mincho" w:hAnsi="Times New Roman" w:cs="Times New Roman"/>
          <w:sz w:val="24"/>
          <w:szCs w:val="24"/>
        </w:rPr>
      </w:pPr>
    </w:p>
    <w:p w14:paraId="5072CF45" w14:textId="3022A0E1" w:rsidR="00005AD7" w:rsidRPr="00A81EFB" w:rsidRDefault="00B607F6" w:rsidP="00BE0548">
      <w:pPr>
        <w:spacing w:after="0" w:line="240" w:lineRule="auto"/>
        <w:contextualSpacing/>
        <w:jc w:val="both"/>
        <w:rPr>
          <w:rFonts w:ascii="Times New Roman" w:eastAsia="MS Mincho" w:hAnsi="Times New Roman" w:cs="Times New Roman"/>
          <w:sz w:val="24"/>
          <w:szCs w:val="24"/>
        </w:rPr>
      </w:pPr>
      <w:r w:rsidRPr="00682513">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6</w:t>
      </w:r>
      <w:r w:rsidR="00005AD7" w:rsidRPr="00682513">
        <w:rPr>
          <w:rFonts w:ascii="Times New Roman" w:eastAsia="MS Mincho" w:hAnsi="Times New Roman" w:cs="Times New Roman"/>
          <w:b/>
          <w:bCs/>
          <w:sz w:val="24"/>
          <w:szCs w:val="24"/>
        </w:rPr>
        <w:t>)</w:t>
      </w:r>
      <w:r w:rsidR="00005AD7" w:rsidRPr="00682513">
        <w:rPr>
          <w:rFonts w:ascii="Times New Roman" w:eastAsia="MS Mincho" w:hAnsi="Times New Roman" w:cs="Times New Roman"/>
          <w:sz w:val="24"/>
          <w:szCs w:val="24"/>
        </w:rPr>
        <w:t xml:space="preserve"> paragrahvi 90</w:t>
      </w:r>
      <w:r w:rsidR="00005AD7" w:rsidRPr="00682513">
        <w:rPr>
          <w:rFonts w:ascii="Times New Roman" w:eastAsia="MS Mincho" w:hAnsi="Times New Roman" w:cs="Times New Roman"/>
          <w:sz w:val="24"/>
          <w:szCs w:val="24"/>
          <w:vertAlign w:val="superscript"/>
        </w:rPr>
        <w:t>5</w:t>
      </w:r>
      <w:r w:rsidR="00005AD7" w:rsidRPr="00682513">
        <w:rPr>
          <w:rFonts w:ascii="Times New Roman" w:eastAsia="MS Mincho" w:hAnsi="Times New Roman" w:cs="Times New Roman"/>
          <w:sz w:val="24"/>
          <w:szCs w:val="24"/>
        </w:rPr>
        <w:t xml:space="preserve"> lõikes 2 asendatakse arv „32 000“ arvuga „40</w:t>
      </w:r>
      <w:r w:rsidR="00C6699F" w:rsidRPr="00682513">
        <w:rPr>
          <w:rFonts w:ascii="Times New Roman" w:eastAsia="MS Mincho" w:hAnsi="Times New Roman" w:cs="Times New Roman"/>
          <w:sz w:val="24"/>
          <w:szCs w:val="24"/>
        </w:rPr>
        <w:t>0</w:t>
      </w:r>
      <w:r w:rsidR="00005AD7" w:rsidRPr="00A81EFB">
        <w:rPr>
          <w:rFonts w:ascii="Times New Roman" w:eastAsia="MS Mincho" w:hAnsi="Times New Roman" w:cs="Times New Roman"/>
          <w:sz w:val="24"/>
          <w:szCs w:val="24"/>
        </w:rPr>
        <w:t> 000“;</w:t>
      </w:r>
    </w:p>
    <w:p w14:paraId="2C960419" w14:textId="77777777" w:rsidR="00DC0995" w:rsidRPr="00A81EFB" w:rsidRDefault="00DC0995" w:rsidP="00BE0548">
      <w:pPr>
        <w:spacing w:after="0" w:line="240" w:lineRule="auto"/>
        <w:contextualSpacing/>
        <w:jc w:val="both"/>
        <w:rPr>
          <w:rFonts w:ascii="Times New Roman" w:eastAsia="MS Mincho" w:hAnsi="Times New Roman" w:cs="Times New Roman"/>
          <w:sz w:val="24"/>
          <w:szCs w:val="24"/>
        </w:rPr>
      </w:pPr>
    </w:p>
    <w:p w14:paraId="04A2DB27" w14:textId="3B82AA89" w:rsidR="00DC0995" w:rsidRPr="00A81EFB" w:rsidRDefault="00B607F6"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7</w:t>
      </w:r>
      <w:r w:rsidR="00DC0995" w:rsidRPr="00A81EFB">
        <w:rPr>
          <w:rFonts w:ascii="Times New Roman" w:eastAsia="MS Mincho" w:hAnsi="Times New Roman" w:cs="Times New Roman"/>
          <w:b/>
          <w:bCs/>
          <w:sz w:val="24"/>
          <w:szCs w:val="24"/>
        </w:rPr>
        <w:t>)</w:t>
      </w:r>
      <w:r w:rsidR="00DC0995" w:rsidRPr="00A81EFB">
        <w:rPr>
          <w:rFonts w:ascii="Times New Roman" w:eastAsia="MS Mincho" w:hAnsi="Times New Roman" w:cs="Times New Roman"/>
          <w:sz w:val="24"/>
          <w:szCs w:val="24"/>
        </w:rPr>
        <w:t xml:space="preserve"> seadust täiendatakse §-ga 90</w:t>
      </w:r>
      <w:r w:rsidR="00DC0995" w:rsidRPr="00A81EFB">
        <w:rPr>
          <w:rFonts w:ascii="Times New Roman" w:eastAsia="MS Mincho" w:hAnsi="Times New Roman" w:cs="Times New Roman"/>
          <w:sz w:val="24"/>
          <w:szCs w:val="24"/>
          <w:vertAlign w:val="superscript"/>
        </w:rPr>
        <w:t xml:space="preserve">8 </w:t>
      </w:r>
      <w:r w:rsidR="00DC0995" w:rsidRPr="00A81EFB">
        <w:rPr>
          <w:rFonts w:ascii="Times New Roman" w:eastAsia="MS Mincho" w:hAnsi="Times New Roman" w:cs="Times New Roman"/>
          <w:sz w:val="24"/>
          <w:szCs w:val="24"/>
        </w:rPr>
        <w:t>järgmises sõnastuses:</w:t>
      </w:r>
    </w:p>
    <w:p w14:paraId="33650350" w14:textId="441ECFF0" w:rsidR="00DC0995" w:rsidRPr="00A81EFB" w:rsidRDefault="00DC0995" w:rsidP="00BE0548">
      <w:pPr>
        <w:spacing w:after="0" w:line="240" w:lineRule="auto"/>
        <w:contextualSpacing/>
        <w:jc w:val="both"/>
        <w:rPr>
          <w:rFonts w:ascii="Times New Roman" w:eastAsia="MS Mincho" w:hAnsi="Times New Roman" w:cs="Times New Roman"/>
          <w:b/>
          <w:bCs/>
          <w:sz w:val="24"/>
          <w:szCs w:val="24"/>
        </w:rPr>
      </w:pPr>
      <w:r w:rsidRPr="00A81EFB">
        <w:rPr>
          <w:rFonts w:ascii="Times New Roman" w:eastAsia="MS Mincho" w:hAnsi="Times New Roman" w:cs="Times New Roman"/>
          <w:sz w:val="24"/>
          <w:szCs w:val="24"/>
        </w:rPr>
        <w:t>„</w:t>
      </w:r>
      <w:r w:rsidRPr="00A81EFB">
        <w:rPr>
          <w:rFonts w:ascii="Times New Roman" w:eastAsia="MS Mincho" w:hAnsi="Times New Roman" w:cs="Times New Roman"/>
          <w:b/>
          <w:bCs/>
          <w:sz w:val="24"/>
          <w:szCs w:val="24"/>
        </w:rPr>
        <w:t>§ 90</w:t>
      </w:r>
      <w:r w:rsidRPr="00A81EFB">
        <w:rPr>
          <w:rFonts w:ascii="Times New Roman" w:eastAsia="MS Mincho" w:hAnsi="Times New Roman" w:cs="Times New Roman"/>
          <w:b/>
          <w:bCs/>
          <w:sz w:val="24"/>
          <w:szCs w:val="24"/>
          <w:vertAlign w:val="superscript"/>
        </w:rPr>
        <w:t>8</w:t>
      </w:r>
      <w:r w:rsidRPr="00A81EFB">
        <w:rPr>
          <w:rFonts w:ascii="Times New Roman" w:eastAsia="MS Mincho" w:hAnsi="Times New Roman" w:cs="Times New Roman"/>
          <w:b/>
          <w:bCs/>
          <w:sz w:val="24"/>
          <w:szCs w:val="24"/>
        </w:rPr>
        <w:t xml:space="preserve">. </w:t>
      </w:r>
      <w:bookmarkStart w:id="155" w:name="_Hlk149832932"/>
      <w:proofErr w:type="spellStart"/>
      <w:r w:rsidRPr="00A81EFB">
        <w:rPr>
          <w:rFonts w:ascii="Times New Roman" w:eastAsia="MS Mincho" w:hAnsi="Times New Roman" w:cs="Times New Roman"/>
          <w:b/>
          <w:bCs/>
          <w:sz w:val="24"/>
          <w:szCs w:val="24"/>
        </w:rPr>
        <w:t>Punkerdamise</w:t>
      </w:r>
      <w:proofErr w:type="spellEnd"/>
      <w:r w:rsidRPr="00A81EFB">
        <w:rPr>
          <w:rFonts w:ascii="Times New Roman" w:eastAsia="MS Mincho" w:hAnsi="Times New Roman" w:cs="Times New Roman"/>
          <w:b/>
          <w:bCs/>
          <w:sz w:val="24"/>
          <w:szCs w:val="24"/>
        </w:rPr>
        <w:t xml:space="preserve"> kohta andmete esitamise nõuete rikkumine</w:t>
      </w:r>
      <w:bookmarkEnd w:id="155"/>
    </w:p>
    <w:p w14:paraId="37DF348C" w14:textId="77777777" w:rsidR="00DC0995" w:rsidRPr="00A81EFB" w:rsidRDefault="00DC0995" w:rsidP="00BE0548">
      <w:pPr>
        <w:spacing w:after="0" w:line="240" w:lineRule="auto"/>
        <w:contextualSpacing/>
        <w:jc w:val="both"/>
        <w:rPr>
          <w:rFonts w:ascii="Times New Roman" w:eastAsia="MS Mincho" w:hAnsi="Times New Roman" w:cs="Times New Roman"/>
          <w:sz w:val="24"/>
          <w:szCs w:val="24"/>
        </w:rPr>
      </w:pPr>
    </w:p>
    <w:p w14:paraId="23AB42D4" w14:textId="0CB30988" w:rsidR="00DC0995" w:rsidRPr="00A81EFB" w:rsidRDefault="00DC0995" w:rsidP="00BE0548">
      <w:pPr>
        <w:spacing w:after="0" w:line="240" w:lineRule="auto"/>
        <w:contextualSpacing/>
        <w:jc w:val="both"/>
        <w:rPr>
          <w:rFonts w:ascii="Times New Roman" w:eastAsia="MS Mincho" w:hAnsi="Times New Roman" w:cs="Times New Roman"/>
          <w:sz w:val="24"/>
          <w:szCs w:val="24"/>
        </w:rPr>
      </w:pPr>
      <w:r w:rsidRPr="00A81EFB">
        <w:rPr>
          <w:rFonts w:ascii="Times New Roman" w:eastAsia="MS Mincho" w:hAnsi="Times New Roman" w:cs="Times New Roman"/>
          <w:sz w:val="24"/>
          <w:szCs w:val="24"/>
        </w:rPr>
        <w:t xml:space="preserve">(1) </w:t>
      </w:r>
      <w:proofErr w:type="spellStart"/>
      <w:r w:rsidRPr="00A81EFB">
        <w:rPr>
          <w:rFonts w:ascii="Times New Roman" w:eastAsia="MS Mincho" w:hAnsi="Times New Roman" w:cs="Times New Roman"/>
          <w:sz w:val="24"/>
          <w:szCs w:val="24"/>
        </w:rPr>
        <w:t>Punkerdamise</w:t>
      </w:r>
      <w:proofErr w:type="spellEnd"/>
      <w:r w:rsidRPr="00A81EFB">
        <w:rPr>
          <w:rFonts w:ascii="Times New Roman" w:eastAsia="MS Mincho" w:hAnsi="Times New Roman" w:cs="Times New Roman"/>
          <w:sz w:val="24"/>
          <w:szCs w:val="24"/>
        </w:rPr>
        <w:t xml:space="preserve"> kohta andmete esitamise nõuete rikkumise või ebaõigete andmete </w:t>
      </w:r>
      <w:commentRangeStart w:id="156"/>
      <w:r w:rsidRPr="00A81EFB">
        <w:rPr>
          <w:rFonts w:ascii="Times New Roman" w:eastAsia="MS Mincho" w:hAnsi="Times New Roman" w:cs="Times New Roman"/>
          <w:sz w:val="24"/>
          <w:szCs w:val="24"/>
        </w:rPr>
        <w:t xml:space="preserve">kandmise </w:t>
      </w:r>
      <w:commentRangeEnd w:id="156"/>
      <w:r w:rsidR="00B93B40">
        <w:rPr>
          <w:rStyle w:val="Kommentaariviide"/>
        </w:rPr>
        <w:commentReference w:id="156"/>
      </w:r>
      <w:r w:rsidRPr="00A81EFB">
        <w:rPr>
          <w:rFonts w:ascii="Times New Roman" w:eastAsia="MS Mincho" w:hAnsi="Times New Roman" w:cs="Times New Roman"/>
          <w:sz w:val="24"/>
          <w:szCs w:val="24"/>
        </w:rPr>
        <w:t>eest –</w:t>
      </w:r>
    </w:p>
    <w:p w14:paraId="361FC312" w14:textId="43511ED8" w:rsidR="00DC0995" w:rsidRPr="00A81EFB" w:rsidRDefault="00DC0995" w:rsidP="00BE0548">
      <w:pPr>
        <w:spacing w:after="0" w:line="240" w:lineRule="auto"/>
        <w:contextualSpacing/>
        <w:jc w:val="both"/>
        <w:rPr>
          <w:rFonts w:ascii="Times New Roman" w:eastAsia="MS Mincho" w:hAnsi="Times New Roman" w:cs="Times New Roman"/>
          <w:sz w:val="24"/>
          <w:szCs w:val="24"/>
        </w:rPr>
      </w:pPr>
      <w:r w:rsidRPr="00A81EFB">
        <w:rPr>
          <w:rFonts w:ascii="Times New Roman" w:eastAsia="MS Mincho" w:hAnsi="Times New Roman" w:cs="Times New Roman"/>
          <w:sz w:val="24"/>
          <w:szCs w:val="24"/>
        </w:rPr>
        <w:t>karistatakse rahatrahviga kuni 300 trahviühikut.</w:t>
      </w:r>
    </w:p>
    <w:p w14:paraId="567C9CE9" w14:textId="77777777" w:rsidR="00DC0995" w:rsidRPr="00A81EFB" w:rsidRDefault="00DC0995" w:rsidP="00BE0548">
      <w:pPr>
        <w:spacing w:after="0" w:line="240" w:lineRule="auto"/>
        <w:contextualSpacing/>
        <w:jc w:val="both"/>
        <w:rPr>
          <w:rFonts w:ascii="Times New Roman" w:eastAsia="MS Mincho" w:hAnsi="Times New Roman" w:cs="Times New Roman"/>
          <w:sz w:val="24"/>
          <w:szCs w:val="24"/>
        </w:rPr>
      </w:pPr>
    </w:p>
    <w:p w14:paraId="56979F6C" w14:textId="3C132420" w:rsidR="000754F3" w:rsidRDefault="00DC0995" w:rsidP="00147824">
      <w:pPr>
        <w:spacing w:after="0" w:line="240" w:lineRule="auto"/>
        <w:contextualSpacing/>
        <w:jc w:val="both"/>
        <w:rPr>
          <w:rFonts w:ascii="Times New Roman" w:eastAsia="MS Mincho" w:hAnsi="Times New Roman" w:cs="Times New Roman"/>
          <w:sz w:val="24"/>
          <w:szCs w:val="24"/>
        </w:rPr>
      </w:pPr>
      <w:r w:rsidRPr="00A81EFB">
        <w:rPr>
          <w:rFonts w:ascii="Times New Roman" w:eastAsia="MS Mincho" w:hAnsi="Times New Roman" w:cs="Times New Roman"/>
          <w:sz w:val="24"/>
          <w:szCs w:val="24"/>
        </w:rPr>
        <w:t xml:space="preserve">(2) Sama teo eest, kui selle on toime pannud juriidiline isik, </w:t>
      </w:r>
      <w:r w:rsidR="000754F3" w:rsidRPr="00A81EFB">
        <w:rPr>
          <w:rFonts w:ascii="Times New Roman" w:eastAsia="MS Mincho" w:hAnsi="Times New Roman" w:cs="Times New Roman"/>
          <w:sz w:val="24"/>
          <w:szCs w:val="24"/>
        </w:rPr>
        <w:t>–</w:t>
      </w:r>
      <w:r w:rsidR="000754F3">
        <w:rPr>
          <w:rFonts w:ascii="Times New Roman" w:eastAsia="MS Mincho" w:hAnsi="Times New Roman" w:cs="Times New Roman"/>
          <w:sz w:val="24"/>
          <w:szCs w:val="24"/>
        </w:rPr>
        <w:t xml:space="preserve"> </w:t>
      </w:r>
    </w:p>
    <w:p w14:paraId="0397F4B6" w14:textId="17BD5CA3" w:rsidR="00DC0995" w:rsidRPr="00A81EFB" w:rsidRDefault="00DC0995" w:rsidP="00BE0548">
      <w:pPr>
        <w:spacing w:after="0" w:line="240" w:lineRule="auto"/>
        <w:contextualSpacing/>
        <w:jc w:val="both"/>
        <w:rPr>
          <w:rFonts w:ascii="Times New Roman" w:eastAsia="MS Mincho" w:hAnsi="Times New Roman" w:cs="Times New Roman"/>
          <w:sz w:val="24"/>
          <w:szCs w:val="24"/>
        </w:rPr>
      </w:pPr>
      <w:r w:rsidRPr="00A81EFB">
        <w:rPr>
          <w:rFonts w:ascii="Times New Roman" w:eastAsia="MS Mincho" w:hAnsi="Times New Roman" w:cs="Times New Roman"/>
          <w:sz w:val="24"/>
          <w:szCs w:val="24"/>
        </w:rPr>
        <w:lastRenderedPageBreak/>
        <w:t>karistatakse rahatrahviga kuni 20 000 eurot.“</w:t>
      </w:r>
      <w:r w:rsidR="0092737A" w:rsidRPr="00A81EFB">
        <w:rPr>
          <w:rFonts w:ascii="Times New Roman" w:eastAsia="MS Mincho" w:hAnsi="Times New Roman" w:cs="Times New Roman"/>
          <w:sz w:val="24"/>
          <w:szCs w:val="24"/>
        </w:rPr>
        <w:t>;</w:t>
      </w:r>
    </w:p>
    <w:p w14:paraId="0DB70201" w14:textId="77777777" w:rsidR="006A6F29" w:rsidRPr="00A81EFB" w:rsidRDefault="006A6F29" w:rsidP="00BE0548">
      <w:pPr>
        <w:spacing w:after="0" w:line="240" w:lineRule="auto"/>
        <w:contextualSpacing/>
        <w:jc w:val="both"/>
        <w:rPr>
          <w:rFonts w:ascii="Times New Roman" w:eastAsia="MS Mincho" w:hAnsi="Times New Roman" w:cs="Times New Roman"/>
          <w:sz w:val="24"/>
          <w:szCs w:val="24"/>
        </w:rPr>
      </w:pPr>
    </w:p>
    <w:p w14:paraId="63C2D809" w14:textId="1ED51899" w:rsidR="008309C1" w:rsidRPr="00A81EFB" w:rsidRDefault="0048733F"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8</w:t>
      </w:r>
      <w:r w:rsidR="008309C1" w:rsidRPr="00A81EFB">
        <w:rPr>
          <w:rFonts w:ascii="Times New Roman" w:eastAsia="MS Mincho" w:hAnsi="Times New Roman" w:cs="Times New Roman"/>
          <w:b/>
          <w:bCs/>
          <w:sz w:val="24"/>
          <w:szCs w:val="24"/>
        </w:rPr>
        <w:t>)</w:t>
      </w:r>
      <w:r w:rsidR="008309C1" w:rsidRPr="00A81EFB">
        <w:rPr>
          <w:rFonts w:ascii="Times New Roman" w:eastAsia="MS Mincho" w:hAnsi="Times New Roman" w:cs="Times New Roman"/>
          <w:sz w:val="24"/>
          <w:szCs w:val="24"/>
        </w:rPr>
        <w:t xml:space="preserve"> paragrahvi 93 lõikes 1 ja § 94</w:t>
      </w:r>
      <w:r w:rsidR="008309C1" w:rsidRPr="00A81EFB">
        <w:rPr>
          <w:rFonts w:ascii="Times New Roman" w:eastAsia="MS Mincho" w:hAnsi="Times New Roman" w:cs="Times New Roman"/>
          <w:sz w:val="24"/>
          <w:szCs w:val="24"/>
          <w:vertAlign w:val="superscript"/>
        </w:rPr>
        <w:t>11</w:t>
      </w:r>
      <w:r w:rsidR="008309C1" w:rsidRPr="00A81EFB">
        <w:rPr>
          <w:rFonts w:ascii="Times New Roman" w:eastAsia="MS Mincho" w:hAnsi="Times New Roman" w:cs="Times New Roman"/>
          <w:sz w:val="24"/>
          <w:szCs w:val="24"/>
        </w:rPr>
        <w:t xml:space="preserve"> lõikes 1 asendatakse arv „200“ arvuga „300“;</w:t>
      </w:r>
    </w:p>
    <w:p w14:paraId="71E83859" w14:textId="74C6A4DE" w:rsidR="004A3447" w:rsidRPr="00A81EFB" w:rsidRDefault="004A3447" w:rsidP="00BE0548">
      <w:pPr>
        <w:spacing w:after="0" w:line="240" w:lineRule="auto"/>
        <w:contextualSpacing/>
        <w:jc w:val="both"/>
        <w:rPr>
          <w:rFonts w:ascii="Times New Roman" w:eastAsia="MS Mincho" w:hAnsi="Times New Roman" w:cs="Times New Roman"/>
          <w:sz w:val="24"/>
          <w:szCs w:val="24"/>
        </w:rPr>
      </w:pPr>
    </w:p>
    <w:p w14:paraId="03AFC047" w14:textId="701D5C5A" w:rsidR="004A3447" w:rsidRPr="00A81EFB" w:rsidRDefault="0048733F"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8</w:t>
      </w:r>
      <w:r w:rsidR="00305BD9">
        <w:rPr>
          <w:rFonts w:ascii="Times New Roman" w:eastAsia="MS Mincho" w:hAnsi="Times New Roman" w:cs="Times New Roman"/>
          <w:b/>
          <w:bCs/>
          <w:sz w:val="24"/>
          <w:szCs w:val="24"/>
        </w:rPr>
        <w:t>9</w:t>
      </w:r>
      <w:r w:rsidR="004A3447" w:rsidRPr="00A81EFB">
        <w:rPr>
          <w:rFonts w:ascii="Times New Roman" w:eastAsia="MS Mincho" w:hAnsi="Times New Roman" w:cs="Times New Roman"/>
          <w:b/>
          <w:bCs/>
          <w:sz w:val="24"/>
          <w:szCs w:val="24"/>
        </w:rPr>
        <w:t xml:space="preserve">) </w:t>
      </w:r>
      <w:r w:rsidR="004A3447" w:rsidRPr="00A81EFB">
        <w:rPr>
          <w:rFonts w:ascii="Times New Roman" w:eastAsia="MS Mincho" w:hAnsi="Times New Roman" w:cs="Times New Roman"/>
          <w:sz w:val="24"/>
          <w:szCs w:val="24"/>
        </w:rPr>
        <w:t>paragrahvi 94</w:t>
      </w:r>
      <w:r w:rsidR="004A3447" w:rsidRPr="00A81EFB">
        <w:rPr>
          <w:rFonts w:ascii="Times New Roman" w:eastAsia="MS Mincho" w:hAnsi="Times New Roman" w:cs="Times New Roman"/>
          <w:sz w:val="24"/>
          <w:szCs w:val="24"/>
          <w:vertAlign w:val="superscript"/>
        </w:rPr>
        <w:t>12</w:t>
      </w:r>
      <w:r w:rsidR="004A3447" w:rsidRPr="00A81EFB">
        <w:rPr>
          <w:rFonts w:ascii="Times New Roman" w:eastAsia="MS Mincho" w:hAnsi="Times New Roman" w:cs="Times New Roman"/>
          <w:sz w:val="24"/>
          <w:szCs w:val="24"/>
        </w:rPr>
        <w:t xml:space="preserve"> lõikes 1 asendatakse arv „20“ arvuga „300“;</w:t>
      </w:r>
    </w:p>
    <w:p w14:paraId="58CD21A3" w14:textId="77777777" w:rsidR="00E66755" w:rsidRPr="00A81EFB" w:rsidRDefault="00E66755" w:rsidP="00BE0548">
      <w:pPr>
        <w:spacing w:after="0" w:line="240" w:lineRule="auto"/>
        <w:contextualSpacing/>
        <w:jc w:val="both"/>
        <w:rPr>
          <w:rFonts w:ascii="Times New Roman" w:eastAsia="MS Mincho" w:hAnsi="Times New Roman" w:cs="Times New Roman"/>
          <w:sz w:val="24"/>
          <w:szCs w:val="24"/>
        </w:rPr>
      </w:pPr>
    </w:p>
    <w:p w14:paraId="3F39EA5B" w14:textId="38EABFFE" w:rsidR="00005AD7" w:rsidRDefault="00305BD9"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90</w:t>
      </w:r>
      <w:r w:rsidR="00005AD7" w:rsidRPr="00A81EFB">
        <w:rPr>
          <w:rFonts w:ascii="Times New Roman" w:eastAsia="MS Mincho" w:hAnsi="Times New Roman" w:cs="Times New Roman"/>
          <w:b/>
          <w:bCs/>
          <w:sz w:val="24"/>
          <w:szCs w:val="24"/>
        </w:rPr>
        <w:t>)</w:t>
      </w:r>
      <w:r w:rsidR="00005AD7" w:rsidRPr="00A81EFB">
        <w:rPr>
          <w:rFonts w:ascii="Times New Roman" w:eastAsia="MS Mincho" w:hAnsi="Times New Roman" w:cs="Times New Roman"/>
          <w:sz w:val="24"/>
          <w:szCs w:val="24"/>
        </w:rPr>
        <w:t xml:space="preserve"> paragrahvi 94</w:t>
      </w:r>
      <w:r w:rsidR="00005AD7" w:rsidRPr="00A81EFB">
        <w:rPr>
          <w:rFonts w:ascii="Times New Roman" w:eastAsia="MS Mincho" w:hAnsi="Times New Roman" w:cs="Times New Roman"/>
          <w:sz w:val="24"/>
          <w:szCs w:val="24"/>
          <w:vertAlign w:val="superscript"/>
        </w:rPr>
        <w:t>12</w:t>
      </w:r>
      <w:r w:rsidR="00005AD7" w:rsidRPr="00A81EFB">
        <w:rPr>
          <w:rFonts w:ascii="Times New Roman" w:eastAsia="MS Mincho" w:hAnsi="Times New Roman" w:cs="Times New Roman"/>
          <w:sz w:val="24"/>
          <w:szCs w:val="24"/>
        </w:rPr>
        <w:t xml:space="preserve"> lõikes 2 ja §-s 94</w:t>
      </w:r>
      <w:r w:rsidR="00005AD7" w:rsidRPr="00A81EFB">
        <w:rPr>
          <w:rFonts w:ascii="Times New Roman" w:eastAsia="MS Mincho" w:hAnsi="Times New Roman" w:cs="Times New Roman"/>
          <w:sz w:val="24"/>
          <w:szCs w:val="24"/>
          <w:vertAlign w:val="superscript"/>
        </w:rPr>
        <w:t>18</w:t>
      </w:r>
      <w:r w:rsidR="00005AD7" w:rsidRPr="00A81EFB">
        <w:rPr>
          <w:rFonts w:ascii="Times New Roman" w:eastAsia="MS Mincho" w:hAnsi="Times New Roman" w:cs="Times New Roman"/>
          <w:sz w:val="24"/>
          <w:szCs w:val="24"/>
        </w:rPr>
        <w:t xml:space="preserve"> asendatakse</w:t>
      </w:r>
      <w:r w:rsidR="00005AD7" w:rsidRPr="00005AD7">
        <w:rPr>
          <w:rFonts w:ascii="Times New Roman" w:eastAsia="MS Mincho" w:hAnsi="Times New Roman" w:cs="Times New Roman"/>
          <w:sz w:val="24"/>
          <w:szCs w:val="24"/>
        </w:rPr>
        <w:t xml:space="preserve"> arv „2000“ arvuga „2</w:t>
      </w:r>
      <w:r w:rsidR="008309C1">
        <w:rPr>
          <w:rFonts w:ascii="Times New Roman" w:eastAsia="MS Mincho" w:hAnsi="Times New Roman" w:cs="Times New Roman"/>
          <w:sz w:val="24"/>
          <w:szCs w:val="24"/>
        </w:rPr>
        <w:t>0</w:t>
      </w:r>
      <w:r w:rsidR="00005AD7" w:rsidRPr="00005AD7">
        <w:rPr>
          <w:rFonts w:ascii="Times New Roman" w:eastAsia="MS Mincho" w:hAnsi="Times New Roman" w:cs="Times New Roman"/>
          <w:sz w:val="24"/>
          <w:szCs w:val="24"/>
        </w:rPr>
        <w:t> 000“;</w:t>
      </w:r>
    </w:p>
    <w:p w14:paraId="032CAC30" w14:textId="7047BE7A" w:rsidR="008309C1" w:rsidRDefault="008309C1" w:rsidP="00BE0548">
      <w:pPr>
        <w:spacing w:after="0" w:line="240" w:lineRule="auto"/>
        <w:contextualSpacing/>
        <w:jc w:val="both"/>
        <w:rPr>
          <w:rFonts w:ascii="Times New Roman" w:eastAsia="MS Mincho" w:hAnsi="Times New Roman" w:cs="Times New Roman"/>
          <w:sz w:val="24"/>
          <w:szCs w:val="24"/>
        </w:rPr>
      </w:pPr>
    </w:p>
    <w:p w14:paraId="0B6344EF" w14:textId="08B0E4F7" w:rsidR="008309C1" w:rsidRDefault="00F0007C"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9</w:t>
      </w:r>
      <w:r w:rsidR="00305BD9">
        <w:rPr>
          <w:rFonts w:ascii="Times New Roman" w:eastAsia="MS Mincho" w:hAnsi="Times New Roman" w:cs="Times New Roman"/>
          <w:b/>
          <w:bCs/>
          <w:sz w:val="24"/>
          <w:szCs w:val="24"/>
        </w:rPr>
        <w:t>1</w:t>
      </w:r>
      <w:r w:rsidR="008309C1" w:rsidRPr="009A1A96">
        <w:rPr>
          <w:rFonts w:ascii="Times New Roman" w:eastAsia="MS Mincho" w:hAnsi="Times New Roman" w:cs="Times New Roman"/>
          <w:b/>
          <w:bCs/>
          <w:sz w:val="24"/>
          <w:szCs w:val="24"/>
        </w:rPr>
        <w:t>)</w:t>
      </w:r>
      <w:r w:rsidR="008309C1">
        <w:rPr>
          <w:rFonts w:ascii="Times New Roman" w:eastAsia="MS Mincho" w:hAnsi="Times New Roman" w:cs="Times New Roman"/>
          <w:sz w:val="24"/>
          <w:szCs w:val="24"/>
        </w:rPr>
        <w:t xml:space="preserve"> paragrahvi 94</w:t>
      </w:r>
      <w:r w:rsidR="008309C1">
        <w:rPr>
          <w:rFonts w:ascii="Times New Roman" w:eastAsia="MS Mincho" w:hAnsi="Times New Roman" w:cs="Times New Roman"/>
          <w:sz w:val="24"/>
          <w:szCs w:val="24"/>
          <w:vertAlign w:val="superscript"/>
        </w:rPr>
        <w:t>24</w:t>
      </w:r>
      <w:r w:rsidR="008309C1">
        <w:rPr>
          <w:rFonts w:ascii="Times New Roman" w:eastAsia="MS Mincho" w:hAnsi="Times New Roman" w:cs="Times New Roman"/>
          <w:sz w:val="24"/>
          <w:szCs w:val="24"/>
        </w:rPr>
        <w:t xml:space="preserve"> tekst muudetakse ja sõnastatakse järgmiselt:</w:t>
      </w:r>
    </w:p>
    <w:p w14:paraId="05F6E39E" w14:textId="77777777" w:rsidR="00714BC7" w:rsidRDefault="008309C1" w:rsidP="00147824">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„Veesõiduki juhtimise eest ilma juhtimisõiguseta – </w:t>
      </w:r>
    </w:p>
    <w:p w14:paraId="42DF96AF" w14:textId="53E7FD8D" w:rsidR="008309C1" w:rsidRPr="008309C1" w:rsidRDefault="008309C1" w:rsidP="00BE0548">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sz w:val="24"/>
          <w:szCs w:val="24"/>
        </w:rPr>
        <w:t>karistatakse rahatrahviga kuni 300 trahviühikut.“;</w:t>
      </w:r>
    </w:p>
    <w:p w14:paraId="4D6F5224" w14:textId="77777777" w:rsidR="00E66755" w:rsidRPr="00005AD7" w:rsidRDefault="00E66755" w:rsidP="00BE0548">
      <w:pPr>
        <w:spacing w:after="0" w:line="240" w:lineRule="auto"/>
        <w:contextualSpacing/>
        <w:jc w:val="both"/>
        <w:rPr>
          <w:rFonts w:ascii="Times New Roman" w:eastAsia="MS Mincho" w:hAnsi="Times New Roman" w:cs="Times New Roman"/>
          <w:sz w:val="24"/>
          <w:szCs w:val="24"/>
        </w:rPr>
      </w:pPr>
    </w:p>
    <w:p w14:paraId="5F36C637" w14:textId="054C8C2F" w:rsidR="00714BC7" w:rsidRDefault="0016022E" w:rsidP="00147824">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305BD9">
        <w:rPr>
          <w:rFonts w:ascii="Times New Roman" w:hAnsi="Times New Roman" w:cs="Times New Roman"/>
          <w:b/>
          <w:bCs/>
          <w:sz w:val="24"/>
          <w:szCs w:val="24"/>
        </w:rPr>
        <w:t>2</w:t>
      </w:r>
      <w:r w:rsidR="00445A3D" w:rsidRPr="008D7932">
        <w:rPr>
          <w:rFonts w:ascii="Times New Roman" w:hAnsi="Times New Roman" w:cs="Times New Roman"/>
          <w:b/>
          <w:bCs/>
          <w:sz w:val="24"/>
          <w:szCs w:val="24"/>
        </w:rPr>
        <w:t>)</w:t>
      </w:r>
      <w:r w:rsidR="00445A3D">
        <w:rPr>
          <w:rFonts w:ascii="Times New Roman" w:hAnsi="Times New Roman" w:cs="Times New Roman"/>
          <w:sz w:val="24"/>
          <w:szCs w:val="24"/>
        </w:rPr>
        <w:t xml:space="preserve"> paragrahvi 94</w:t>
      </w:r>
      <w:r w:rsidR="00445A3D">
        <w:rPr>
          <w:rFonts w:ascii="Times New Roman" w:hAnsi="Times New Roman" w:cs="Times New Roman"/>
          <w:sz w:val="24"/>
          <w:szCs w:val="24"/>
          <w:vertAlign w:val="superscript"/>
        </w:rPr>
        <w:t>26</w:t>
      </w:r>
      <w:r w:rsidR="00445A3D">
        <w:rPr>
          <w:rFonts w:ascii="Times New Roman" w:hAnsi="Times New Roman" w:cs="Times New Roman"/>
          <w:sz w:val="24"/>
          <w:szCs w:val="24"/>
        </w:rPr>
        <w:t xml:space="preserve"> lõikes 2 asendatakse tekstiosa „§-des </w:t>
      </w:r>
      <w:r w:rsidR="00445A3D" w:rsidRPr="00445A3D">
        <w:rPr>
          <w:rFonts w:ascii="Times New Roman" w:hAnsi="Times New Roman" w:cs="Times New Roman"/>
          <w:sz w:val="24"/>
          <w:szCs w:val="24"/>
        </w:rPr>
        <w:t>80–93</w:t>
      </w:r>
      <w:r w:rsidR="00445A3D" w:rsidRPr="00445A3D">
        <w:rPr>
          <w:rFonts w:ascii="Times New Roman" w:hAnsi="Times New Roman" w:cs="Times New Roman"/>
          <w:sz w:val="24"/>
          <w:szCs w:val="24"/>
          <w:vertAlign w:val="superscript"/>
        </w:rPr>
        <w:t>4</w:t>
      </w:r>
      <w:r w:rsidR="00445A3D" w:rsidRPr="00445A3D">
        <w:rPr>
          <w:rFonts w:ascii="Times New Roman" w:hAnsi="Times New Roman" w:cs="Times New Roman"/>
          <w:sz w:val="24"/>
          <w:szCs w:val="24"/>
        </w:rPr>
        <w:t> ja 94</w:t>
      </w:r>
      <w:r w:rsidR="00445A3D" w:rsidRPr="00445A3D">
        <w:rPr>
          <w:rFonts w:ascii="Times New Roman" w:hAnsi="Times New Roman" w:cs="Times New Roman"/>
          <w:sz w:val="24"/>
          <w:szCs w:val="24"/>
          <w:vertAlign w:val="superscript"/>
        </w:rPr>
        <w:t>1</w:t>
      </w:r>
      <w:r w:rsidR="00445A3D" w:rsidRPr="00445A3D">
        <w:rPr>
          <w:rFonts w:ascii="Times New Roman" w:hAnsi="Times New Roman" w:cs="Times New Roman"/>
          <w:sz w:val="24"/>
          <w:szCs w:val="24"/>
        </w:rPr>
        <w:t>–94</w:t>
      </w:r>
      <w:r w:rsidR="00445A3D" w:rsidRPr="00445A3D">
        <w:rPr>
          <w:rFonts w:ascii="Times New Roman" w:hAnsi="Times New Roman" w:cs="Times New Roman"/>
          <w:sz w:val="24"/>
          <w:szCs w:val="24"/>
          <w:vertAlign w:val="superscript"/>
        </w:rPr>
        <w:t>25</w:t>
      </w:r>
      <w:r w:rsidR="00445A3D">
        <w:rPr>
          <w:rFonts w:ascii="Times New Roman" w:hAnsi="Times New Roman" w:cs="Times New Roman"/>
          <w:sz w:val="24"/>
          <w:szCs w:val="24"/>
        </w:rPr>
        <w:t xml:space="preserve">“ tekstiosaga </w:t>
      </w:r>
    </w:p>
    <w:p w14:paraId="019DFADC" w14:textId="27E025D8" w:rsidR="00445A3D" w:rsidRDefault="00445A3D"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Pr="00BD412C">
        <w:rPr>
          <w:rFonts w:ascii="Times New Roman" w:hAnsi="Times New Roman" w:cs="Times New Roman"/>
          <w:sz w:val="24"/>
          <w:szCs w:val="24"/>
        </w:rPr>
        <w:t>§-des 80–</w:t>
      </w:r>
      <w:r w:rsidRPr="00445A3D">
        <w:rPr>
          <w:rFonts w:ascii="Times New Roman" w:hAnsi="Times New Roman" w:cs="Times New Roman"/>
          <w:sz w:val="24"/>
          <w:szCs w:val="24"/>
        </w:rPr>
        <w:t>81</w:t>
      </w:r>
      <w:r w:rsidRPr="00445A3D">
        <w:rPr>
          <w:rFonts w:ascii="Times New Roman" w:hAnsi="Times New Roman" w:cs="Times New Roman"/>
          <w:sz w:val="24"/>
          <w:szCs w:val="24"/>
          <w:vertAlign w:val="superscript"/>
        </w:rPr>
        <w:t>2</w:t>
      </w:r>
      <w:r w:rsidRPr="00445A3D">
        <w:rPr>
          <w:rFonts w:ascii="Times New Roman" w:hAnsi="Times New Roman" w:cs="Times New Roman"/>
          <w:sz w:val="24"/>
          <w:szCs w:val="24"/>
        </w:rPr>
        <w:t>, 86</w:t>
      </w:r>
      <w:r w:rsidR="0088545B">
        <w:rPr>
          <w:rFonts w:ascii="Times New Roman" w:hAnsi="Times New Roman" w:cs="Times New Roman"/>
          <w:sz w:val="24"/>
          <w:szCs w:val="24"/>
        </w:rPr>
        <w:t>–</w:t>
      </w:r>
      <w:r w:rsidRPr="00445A3D">
        <w:rPr>
          <w:rFonts w:ascii="Times New Roman" w:hAnsi="Times New Roman" w:cs="Times New Roman"/>
          <w:sz w:val="24"/>
          <w:szCs w:val="24"/>
        </w:rPr>
        <w:t>87, 88</w:t>
      </w:r>
      <w:r w:rsidRPr="00445A3D">
        <w:rPr>
          <w:rFonts w:ascii="Times New Roman" w:hAnsi="Times New Roman" w:cs="Times New Roman"/>
          <w:sz w:val="24"/>
          <w:szCs w:val="24"/>
          <w:vertAlign w:val="superscript"/>
        </w:rPr>
        <w:t>1</w:t>
      </w:r>
      <w:r w:rsidRPr="00445A3D">
        <w:rPr>
          <w:rFonts w:ascii="Times New Roman" w:hAnsi="Times New Roman" w:cs="Times New Roman"/>
          <w:sz w:val="24"/>
          <w:szCs w:val="24"/>
        </w:rPr>
        <w:t>, 90–94</w:t>
      </w:r>
      <w:r w:rsidRPr="00445A3D">
        <w:rPr>
          <w:rFonts w:ascii="Times New Roman" w:hAnsi="Times New Roman" w:cs="Times New Roman"/>
          <w:sz w:val="24"/>
          <w:szCs w:val="24"/>
          <w:vertAlign w:val="superscript"/>
        </w:rPr>
        <w:t>9</w:t>
      </w:r>
      <w:r w:rsidRPr="00445A3D">
        <w:rPr>
          <w:rFonts w:ascii="Times New Roman" w:hAnsi="Times New Roman" w:cs="Times New Roman"/>
          <w:sz w:val="24"/>
          <w:szCs w:val="24"/>
        </w:rPr>
        <w:t xml:space="preserve"> ja 94</w:t>
      </w:r>
      <w:r w:rsidRPr="00445A3D">
        <w:rPr>
          <w:rFonts w:ascii="Times New Roman" w:hAnsi="Times New Roman" w:cs="Times New Roman"/>
          <w:sz w:val="24"/>
          <w:szCs w:val="24"/>
          <w:vertAlign w:val="superscript"/>
        </w:rPr>
        <w:t>12</w:t>
      </w:r>
      <w:r w:rsidRPr="00445A3D">
        <w:rPr>
          <w:rFonts w:ascii="Times New Roman" w:hAnsi="Times New Roman" w:cs="Times New Roman"/>
          <w:sz w:val="24"/>
          <w:szCs w:val="24"/>
        </w:rPr>
        <w:t>–94</w:t>
      </w:r>
      <w:r w:rsidRPr="00445A3D">
        <w:rPr>
          <w:rFonts w:ascii="Times New Roman" w:hAnsi="Times New Roman" w:cs="Times New Roman"/>
          <w:sz w:val="24"/>
          <w:szCs w:val="24"/>
          <w:vertAlign w:val="superscript"/>
        </w:rPr>
        <w:t>22</w:t>
      </w:r>
      <w:r>
        <w:rPr>
          <w:rFonts w:ascii="Times New Roman" w:hAnsi="Times New Roman" w:cs="Times New Roman"/>
          <w:sz w:val="24"/>
          <w:szCs w:val="24"/>
        </w:rPr>
        <w:t>“;</w:t>
      </w:r>
    </w:p>
    <w:p w14:paraId="4F8B95D4" w14:textId="77777777" w:rsidR="00E66755" w:rsidRDefault="00E66755" w:rsidP="00BE0548">
      <w:pPr>
        <w:spacing w:after="0" w:line="240" w:lineRule="auto"/>
        <w:contextualSpacing/>
        <w:jc w:val="both"/>
        <w:rPr>
          <w:rFonts w:ascii="Times New Roman" w:hAnsi="Times New Roman" w:cs="Times New Roman"/>
          <w:sz w:val="24"/>
          <w:szCs w:val="24"/>
        </w:rPr>
      </w:pPr>
    </w:p>
    <w:p w14:paraId="51EAE5EF" w14:textId="64AAA03E" w:rsidR="00445A3D" w:rsidRDefault="00682513"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305BD9">
        <w:rPr>
          <w:rFonts w:ascii="Times New Roman" w:hAnsi="Times New Roman" w:cs="Times New Roman"/>
          <w:b/>
          <w:bCs/>
          <w:sz w:val="24"/>
          <w:szCs w:val="24"/>
        </w:rPr>
        <w:t>3</w:t>
      </w:r>
      <w:r w:rsidR="00445A3D" w:rsidRPr="008D7932">
        <w:rPr>
          <w:rFonts w:ascii="Times New Roman" w:hAnsi="Times New Roman" w:cs="Times New Roman"/>
          <w:b/>
          <w:bCs/>
          <w:sz w:val="24"/>
          <w:szCs w:val="24"/>
        </w:rPr>
        <w:t xml:space="preserve">) </w:t>
      </w:r>
      <w:r w:rsidR="00445A3D">
        <w:rPr>
          <w:rFonts w:ascii="Times New Roman" w:hAnsi="Times New Roman" w:cs="Times New Roman"/>
          <w:sz w:val="24"/>
          <w:szCs w:val="24"/>
        </w:rPr>
        <w:t>paragrahvi 94</w:t>
      </w:r>
      <w:r w:rsidR="00445A3D">
        <w:rPr>
          <w:rFonts w:ascii="Times New Roman" w:hAnsi="Times New Roman" w:cs="Times New Roman"/>
          <w:sz w:val="24"/>
          <w:szCs w:val="24"/>
          <w:vertAlign w:val="superscript"/>
        </w:rPr>
        <w:t>26</w:t>
      </w:r>
      <w:r w:rsidR="00445A3D">
        <w:rPr>
          <w:rFonts w:ascii="Times New Roman" w:hAnsi="Times New Roman" w:cs="Times New Roman"/>
          <w:sz w:val="24"/>
          <w:szCs w:val="24"/>
        </w:rPr>
        <w:t xml:space="preserve"> lõikest 4 jäetakse välja tekstiosa „89, 94</w:t>
      </w:r>
      <w:r w:rsidR="00445A3D">
        <w:rPr>
          <w:rFonts w:ascii="Times New Roman" w:hAnsi="Times New Roman" w:cs="Times New Roman"/>
          <w:sz w:val="24"/>
          <w:szCs w:val="24"/>
          <w:vertAlign w:val="superscript"/>
        </w:rPr>
        <w:t>4</w:t>
      </w:r>
      <w:r w:rsidR="00445A3D">
        <w:rPr>
          <w:rFonts w:ascii="Times New Roman" w:hAnsi="Times New Roman" w:cs="Times New Roman"/>
          <w:sz w:val="24"/>
          <w:szCs w:val="24"/>
        </w:rPr>
        <w:t>,“;</w:t>
      </w:r>
    </w:p>
    <w:p w14:paraId="0D47DABB" w14:textId="77777777" w:rsidR="00B607F6" w:rsidRDefault="00B607F6" w:rsidP="00C4118D">
      <w:pPr>
        <w:spacing w:after="0" w:line="240" w:lineRule="auto"/>
        <w:contextualSpacing/>
        <w:jc w:val="both"/>
        <w:rPr>
          <w:rFonts w:ascii="Times New Roman" w:hAnsi="Times New Roman" w:cs="Times New Roman"/>
          <w:b/>
          <w:bCs/>
          <w:sz w:val="24"/>
          <w:szCs w:val="24"/>
        </w:rPr>
      </w:pPr>
    </w:p>
    <w:p w14:paraId="324C928D" w14:textId="00D25B12" w:rsidR="00C4118D" w:rsidRDefault="00B607F6" w:rsidP="00C4118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305BD9">
        <w:rPr>
          <w:rFonts w:ascii="Times New Roman" w:hAnsi="Times New Roman" w:cs="Times New Roman"/>
          <w:b/>
          <w:bCs/>
          <w:sz w:val="24"/>
          <w:szCs w:val="24"/>
        </w:rPr>
        <w:t>4</w:t>
      </w:r>
      <w:r w:rsidR="00C4118D">
        <w:rPr>
          <w:rFonts w:ascii="Times New Roman" w:hAnsi="Times New Roman" w:cs="Times New Roman"/>
          <w:b/>
          <w:bCs/>
          <w:sz w:val="24"/>
          <w:szCs w:val="24"/>
        </w:rPr>
        <w:t>)</w:t>
      </w:r>
      <w:r w:rsidR="00C4118D" w:rsidRPr="00C4118D">
        <w:rPr>
          <w:rFonts w:ascii="Times New Roman" w:hAnsi="Times New Roman" w:cs="Times New Roman"/>
          <w:sz w:val="24"/>
          <w:szCs w:val="24"/>
        </w:rPr>
        <w:t> paragrahvi 94</w:t>
      </w:r>
      <w:r w:rsidR="00C4118D" w:rsidRPr="00C4118D">
        <w:rPr>
          <w:rFonts w:ascii="Times New Roman" w:hAnsi="Times New Roman" w:cs="Times New Roman"/>
          <w:sz w:val="24"/>
          <w:szCs w:val="24"/>
          <w:vertAlign w:val="superscript"/>
        </w:rPr>
        <w:t>26</w:t>
      </w:r>
      <w:r w:rsidR="00C4118D" w:rsidRPr="00C4118D">
        <w:rPr>
          <w:rFonts w:ascii="Times New Roman" w:hAnsi="Times New Roman" w:cs="Times New Roman"/>
          <w:sz w:val="24"/>
          <w:szCs w:val="24"/>
        </w:rPr>
        <w:t xml:space="preserve"> lõige 4</w:t>
      </w:r>
      <w:r w:rsidR="00C4118D" w:rsidRPr="00C4118D">
        <w:rPr>
          <w:rFonts w:ascii="Times New Roman" w:hAnsi="Times New Roman" w:cs="Times New Roman"/>
          <w:sz w:val="24"/>
          <w:szCs w:val="24"/>
          <w:vertAlign w:val="superscript"/>
        </w:rPr>
        <w:t>1</w:t>
      </w:r>
      <w:r w:rsidR="00C4118D" w:rsidRPr="00C4118D">
        <w:rPr>
          <w:rFonts w:ascii="Times New Roman" w:hAnsi="Times New Roman" w:cs="Times New Roman"/>
          <w:sz w:val="24"/>
          <w:szCs w:val="24"/>
        </w:rPr>
        <w:t xml:space="preserve"> muudetakse ja sõnastatakse järgmiselt:</w:t>
      </w:r>
    </w:p>
    <w:p w14:paraId="13B9A80E" w14:textId="3D815BAC" w:rsidR="00C4118D" w:rsidRPr="00C4118D" w:rsidRDefault="00C4118D" w:rsidP="00BE0548">
      <w:pPr>
        <w:spacing w:after="0" w:line="240" w:lineRule="auto"/>
        <w:contextualSpacing/>
        <w:jc w:val="both"/>
        <w:rPr>
          <w:rFonts w:ascii="Times New Roman" w:hAnsi="Times New Roman" w:cs="Times New Roman"/>
          <w:sz w:val="24"/>
          <w:szCs w:val="24"/>
        </w:rPr>
      </w:pPr>
      <w:r w:rsidRPr="00C4118D">
        <w:rPr>
          <w:rFonts w:ascii="Times New Roman" w:hAnsi="Times New Roman" w:cs="Times New Roman"/>
          <w:sz w:val="24"/>
          <w:szCs w:val="24"/>
        </w:rPr>
        <w:t>„(4</w:t>
      </w:r>
      <w:r w:rsidRPr="00C4118D">
        <w:rPr>
          <w:rFonts w:ascii="Times New Roman" w:hAnsi="Times New Roman" w:cs="Times New Roman"/>
          <w:sz w:val="24"/>
          <w:szCs w:val="24"/>
          <w:vertAlign w:val="superscript"/>
        </w:rPr>
        <w:t>1</w:t>
      </w:r>
      <w:r w:rsidRPr="00C4118D">
        <w:rPr>
          <w:rFonts w:ascii="Times New Roman" w:hAnsi="Times New Roman" w:cs="Times New Roman"/>
          <w:sz w:val="24"/>
          <w:szCs w:val="24"/>
        </w:rPr>
        <w:t>) Käesoleva seaduse §-des 88 ja 94</w:t>
      </w:r>
      <w:r w:rsidRPr="00C4118D">
        <w:rPr>
          <w:rFonts w:ascii="Times New Roman" w:hAnsi="Times New Roman" w:cs="Times New Roman"/>
          <w:sz w:val="24"/>
          <w:szCs w:val="24"/>
          <w:vertAlign w:val="superscript"/>
        </w:rPr>
        <w:t>24</w:t>
      </w:r>
      <w:r w:rsidRPr="00C4118D">
        <w:rPr>
          <w:rFonts w:ascii="Times New Roman" w:hAnsi="Times New Roman" w:cs="Times New Roman"/>
          <w:sz w:val="24"/>
          <w:szCs w:val="24"/>
        </w:rPr>
        <w:t xml:space="preserve"> sätestatud väärteo kohtuväline </w:t>
      </w:r>
      <w:proofErr w:type="spellStart"/>
      <w:r w:rsidRPr="00C4118D">
        <w:rPr>
          <w:rFonts w:ascii="Times New Roman" w:hAnsi="Times New Roman" w:cs="Times New Roman"/>
          <w:sz w:val="24"/>
          <w:szCs w:val="24"/>
        </w:rPr>
        <w:t>menetleja</w:t>
      </w:r>
      <w:proofErr w:type="spellEnd"/>
      <w:r w:rsidRPr="00C4118D">
        <w:rPr>
          <w:rFonts w:ascii="Times New Roman" w:hAnsi="Times New Roman" w:cs="Times New Roman"/>
          <w:sz w:val="24"/>
          <w:szCs w:val="24"/>
        </w:rPr>
        <w:t xml:space="preserve"> on lisaks käesoleva paragrahvi lõikes 4 sätestatule ka Kaitsevägi.“;</w:t>
      </w:r>
    </w:p>
    <w:p w14:paraId="50F7F36D" w14:textId="77777777" w:rsidR="00B01317" w:rsidRDefault="00B01317" w:rsidP="00BE0548">
      <w:pPr>
        <w:spacing w:after="0" w:line="240" w:lineRule="auto"/>
        <w:contextualSpacing/>
        <w:jc w:val="both"/>
        <w:rPr>
          <w:rFonts w:ascii="Times New Roman" w:hAnsi="Times New Roman" w:cs="Times New Roman"/>
          <w:sz w:val="24"/>
          <w:szCs w:val="24"/>
        </w:rPr>
      </w:pPr>
    </w:p>
    <w:p w14:paraId="77E58E0F" w14:textId="20FC6E46" w:rsidR="00B01317" w:rsidRDefault="00B607F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305BD9">
        <w:rPr>
          <w:rFonts w:ascii="Times New Roman" w:hAnsi="Times New Roman" w:cs="Times New Roman"/>
          <w:b/>
          <w:bCs/>
          <w:sz w:val="24"/>
          <w:szCs w:val="24"/>
        </w:rPr>
        <w:t>5</w:t>
      </w:r>
      <w:r w:rsidR="00B01317" w:rsidRPr="00776D3F">
        <w:rPr>
          <w:rFonts w:ascii="Times New Roman" w:hAnsi="Times New Roman" w:cs="Times New Roman"/>
          <w:b/>
          <w:bCs/>
          <w:sz w:val="24"/>
          <w:szCs w:val="24"/>
        </w:rPr>
        <w:t>)</w:t>
      </w:r>
      <w:r w:rsidR="00B01317">
        <w:rPr>
          <w:rFonts w:ascii="Times New Roman" w:hAnsi="Times New Roman" w:cs="Times New Roman"/>
          <w:sz w:val="24"/>
          <w:szCs w:val="24"/>
        </w:rPr>
        <w:t xml:space="preserve"> paragrahvi 94</w:t>
      </w:r>
      <w:r w:rsidR="00B01317">
        <w:rPr>
          <w:rFonts w:ascii="Times New Roman" w:hAnsi="Times New Roman" w:cs="Times New Roman"/>
          <w:sz w:val="24"/>
          <w:szCs w:val="24"/>
          <w:vertAlign w:val="superscript"/>
        </w:rPr>
        <w:t>26</w:t>
      </w:r>
      <w:r w:rsidR="00B01317">
        <w:rPr>
          <w:rFonts w:ascii="Times New Roman" w:hAnsi="Times New Roman" w:cs="Times New Roman"/>
          <w:sz w:val="24"/>
          <w:szCs w:val="24"/>
        </w:rPr>
        <w:t xml:space="preserve"> täiendatakse </w:t>
      </w:r>
      <w:r w:rsidR="00B01317" w:rsidRPr="00A81EFB">
        <w:rPr>
          <w:rFonts w:ascii="Times New Roman" w:hAnsi="Times New Roman" w:cs="Times New Roman"/>
          <w:sz w:val="24"/>
          <w:szCs w:val="24"/>
        </w:rPr>
        <w:t>lõi</w:t>
      </w:r>
      <w:r w:rsidR="00A81EFB" w:rsidRPr="00A81EFB">
        <w:rPr>
          <w:rFonts w:ascii="Times New Roman" w:hAnsi="Times New Roman" w:cs="Times New Roman"/>
          <w:sz w:val="24"/>
          <w:szCs w:val="24"/>
        </w:rPr>
        <w:t>getega</w:t>
      </w:r>
      <w:r w:rsidR="00B01317" w:rsidRPr="00A81EFB">
        <w:rPr>
          <w:rFonts w:ascii="Times New Roman" w:hAnsi="Times New Roman" w:cs="Times New Roman"/>
          <w:sz w:val="24"/>
          <w:szCs w:val="24"/>
        </w:rPr>
        <w:t xml:space="preserve"> 4</w:t>
      </w:r>
      <w:r w:rsidR="00A81EFB" w:rsidRPr="00A81EFB">
        <w:rPr>
          <w:rFonts w:ascii="Times New Roman" w:hAnsi="Times New Roman" w:cs="Times New Roman"/>
          <w:sz w:val="24"/>
          <w:szCs w:val="24"/>
          <w:vertAlign w:val="superscript"/>
        </w:rPr>
        <w:t>2</w:t>
      </w:r>
      <w:r w:rsidR="00C4118D">
        <w:rPr>
          <w:rFonts w:ascii="Times New Roman" w:hAnsi="Times New Roman" w:cs="Times New Roman"/>
          <w:sz w:val="24"/>
          <w:szCs w:val="24"/>
        </w:rPr>
        <w:t>–4</w:t>
      </w:r>
      <w:r w:rsidR="00C4118D">
        <w:rPr>
          <w:rFonts w:ascii="Times New Roman" w:hAnsi="Times New Roman" w:cs="Times New Roman"/>
          <w:sz w:val="24"/>
          <w:szCs w:val="24"/>
          <w:vertAlign w:val="superscript"/>
        </w:rPr>
        <w:t>4</w:t>
      </w:r>
      <w:r w:rsidR="00B01317" w:rsidRPr="00A81EFB">
        <w:rPr>
          <w:rFonts w:ascii="Times New Roman" w:hAnsi="Times New Roman" w:cs="Times New Roman"/>
          <w:sz w:val="24"/>
          <w:szCs w:val="24"/>
        </w:rPr>
        <w:t xml:space="preserve"> järgmises</w:t>
      </w:r>
      <w:r w:rsidR="00B01317">
        <w:rPr>
          <w:rFonts w:ascii="Times New Roman" w:hAnsi="Times New Roman" w:cs="Times New Roman"/>
          <w:sz w:val="24"/>
          <w:szCs w:val="24"/>
        </w:rPr>
        <w:t xml:space="preserve"> sõnastuses:</w:t>
      </w:r>
    </w:p>
    <w:p w14:paraId="047629D4" w14:textId="31C97DFA" w:rsidR="00A81EFB" w:rsidRPr="00CC0447" w:rsidRDefault="00B01317"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A81EFB">
        <w:rPr>
          <w:rFonts w:ascii="Times New Roman" w:hAnsi="Times New Roman" w:cs="Times New Roman"/>
          <w:sz w:val="24"/>
          <w:szCs w:val="24"/>
        </w:rPr>
        <w:t>(4</w:t>
      </w:r>
      <w:r w:rsidR="00A81EFB">
        <w:rPr>
          <w:rFonts w:ascii="Times New Roman" w:hAnsi="Times New Roman" w:cs="Times New Roman"/>
          <w:sz w:val="24"/>
          <w:szCs w:val="24"/>
          <w:vertAlign w:val="superscript"/>
        </w:rPr>
        <w:t>2</w:t>
      </w:r>
      <w:r w:rsidR="00A81EFB">
        <w:rPr>
          <w:rFonts w:ascii="Times New Roman" w:hAnsi="Times New Roman" w:cs="Times New Roman"/>
          <w:sz w:val="24"/>
          <w:szCs w:val="24"/>
        </w:rPr>
        <w:t xml:space="preserve">) Käesoleva seaduse </w:t>
      </w:r>
      <w:r w:rsidR="001422C7" w:rsidRPr="00CC0447">
        <w:rPr>
          <w:rFonts w:ascii="Times New Roman" w:hAnsi="Times New Roman" w:cs="Times New Roman"/>
          <w:sz w:val="24"/>
          <w:szCs w:val="24"/>
        </w:rPr>
        <w:t>§-s 90</w:t>
      </w:r>
      <w:r w:rsidR="001422C7" w:rsidRPr="00CC0447">
        <w:rPr>
          <w:rFonts w:ascii="Times New Roman" w:hAnsi="Times New Roman" w:cs="Times New Roman"/>
          <w:sz w:val="24"/>
          <w:szCs w:val="24"/>
          <w:vertAlign w:val="superscript"/>
        </w:rPr>
        <w:t>5</w:t>
      </w:r>
      <w:r w:rsidR="001422C7" w:rsidRPr="00CC0447">
        <w:rPr>
          <w:rFonts w:ascii="Times New Roman" w:hAnsi="Times New Roman" w:cs="Times New Roman"/>
          <w:sz w:val="24"/>
          <w:szCs w:val="24"/>
        </w:rPr>
        <w:t xml:space="preserve"> nimetatud väärteo kohtuväline </w:t>
      </w:r>
      <w:proofErr w:type="spellStart"/>
      <w:r w:rsidR="001422C7" w:rsidRPr="00CC0447">
        <w:rPr>
          <w:rFonts w:ascii="Times New Roman" w:hAnsi="Times New Roman" w:cs="Times New Roman"/>
          <w:sz w:val="24"/>
          <w:szCs w:val="24"/>
        </w:rPr>
        <w:t>menetleja</w:t>
      </w:r>
      <w:proofErr w:type="spellEnd"/>
      <w:r w:rsidR="00C4118D">
        <w:rPr>
          <w:rFonts w:ascii="Times New Roman" w:hAnsi="Times New Roman" w:cs="Times New Roman"/>
          <w:sz w:val="24"/>
          <w:szCs w:val="24"/>
        </w:rPr>
        <w:t xml:space="preserve"> </w:t>
      </w:r>
      <w:r w:rsidR="00C4118D" w:rsidRPr="00C4118D">
        <w:rPr>
          <w:rFonts w:ascii="Times New Roman" w:hAnsi="Times New Roman" w:cs="Times New Roman"/>
          <w:sz w:val="24"/>
          <w:szCs w:val="24"/>
        </w:rPr>
        <w:t>merereostuse põhjustamisest ja avastatud merereostusest teavitamata jätmise korral</w:t>
      </w:r>
      <w:r w:rsidR="001422C7" w:rsidRPr="00CC0447">
        <w:rPr>
          <w:rFonts w:ascii="Times New Roman" w:hAnsi="Times New Roman" w:cs="Times New Roman"/>
          <w:sz w:val="24"/>
          <w:szCs w:val="24"/>
        </w:rPr>
        <w:t xml:space="preserve"> on lisaks </w:t>
      </w:r>
      <w:r w:rsidR="00CC0447" w:rsidRPr="00CC0447">
        <w:rPr>
          <w:rFonts w:ascii="Times New Roman" w:hAnsi="Times New Roman" w:cs="Times New Roman"/>
          <w:sz w:val="24"/>
          <w:szCs w:val="24"/>
        </w:rPr>
        <w:t>käesoleva paragrahvi lõi</w:t>
      </w:r>
      <w:r w:rsidR="00C4118D">
        <w:rPr>
          <w:rFonts w:ascii="Times New Roman" w:hAnsi="Times New Roman" w:cs="Times New Roman"/>
          <w:sz w:val="24"/>
          <w:szCs w:val="24"/>
        </w:rPr>
        <w:t>kes</w:t>
      </w:r>
      <w:r w:rsidR="00CC0447" w:rsidRPr="00CC0447">
        <w:rPr>
          <w:rFonts w:ascii="Times New Roman" w:hAnsi="Times New Roman" w:cs="Times New Roman"/>
          <w:sz w:val="24"/>
          <w:szCs w:val="24"/>
        </w:rPr>
        <w:t xml:space="preserve"> 2 sätestatule </w:t>
      </w:r>
      <w:r w:rsidR="00C4118D">
        <w:rPr>
          <w:rFonts w:ascii="Times New Roman" w:hAnsi="Times New Roman" w:cs="Times New Roman"/>
          <w:sz w:val="24"/>
          <w:szCs w:val="24"/>
        </w:rPr>
        <w:t xml:space="preserve">ka politseiasutus ja </w:t>
      </w:r>
      <w:r w:rsidR="00CC0447" w:rsidRPr="00CC0447">
        <w:rPr>
          <w:rFonts w:ascii="Times New Roman" w:hAnsi="Times New Roman" w:cs="Times New Roman"/>
          <w:sz w:val="24"/>
          <w:szCs w:val="24"/>
        </w:rPr>
        <w:t>Keskkonnaamet.</w:t>
      </w:r>
    </w:p>
    <w:p w14:paraId="4800A308" w14:textId="77777777" w:rsidR="00CC0447" w:rsidRPr="00CC0447" w:rsidRDefault="00CC0447" w:rsidP="00BE0548">
      <w:pPr>
        <w:spacing w:after="0" w:line="240" w:lineRule="auto"/>
        <w:contextualSpacing/>
        <w:jc w:val="both"/>
      </w:pPr>
    </w:p>
    <w:p w14:paraId="44B0EEFB" w14:textId="77777777" w:rsidR="00C4118D" w:rsidRDefault="00B01317"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A81EFB">
        <w:rPr>
          <w:rFonts w:ascii="Times New Roman" w:hAnsi="Times New Roman" w:cs="Times New Roman"/>
          <w:sz w:val="24"/>
          <w:szCs w:val="24"/>
          <w:vertAlign w:val="superscript"/>
        </w:rPr>
        <w:t>3</w:t>
      </w:r>
      <w:r>
        <w:rPr>
          <w:rFonts w:ascii="Times New Roman" w:hAnsi="Times New Roman" w:cs="Times New Roman"/>
          <w:sz w:val="24"/>
          <w:szCs w:val="24"/>
        </w:rPr>
        <w:t>) Käesoleva seaduse §-s 90</w:t>
      </w:r>
      <w:r>
        <w:rPr>
          <w:rFonts w:ascii="Times New Roman" w:hAnsi="Times New Roman" w:cs="Times New Roman"/>
          <w:sz w:val="24"/>
          <w:szCs w:val="24"/>
          <w:vertAlign w:val="superscript"/>
        </w:rPr>
        <w:t>8</w:t>
      </w:r>
      <w:r>
        <w:rPr>
          <w:rFonts w:ascii="Times New Roman" w:hAnsi="Times New Roman" w:cs="Times New Roman"/>
          <w:sz w:val="24"/>
          <w:szCs w:val="24"/>
        </w:rPr>
        <w:t xml:space="preserve"> nimetatud väärteo kohtuväline </w:t>
      </w:r>
      <w:proofErr w:type="spellStart"/>
      <w:r>
        <w:rPr>
          <w:rFonts w:ascii="Times New Roman" w:hAnsi="Times New Roman" w:cs="Times New Roman"/>
          <w:sz w:val="24"/>
          <w:szCs w:val="24"/>
        </w:rPr>
        <w:t>menetleja</w:t>
      </w:r>
      <w:proofErr w:type="spellEnd"/>
      <w:r>
        <w:rPr>
          <w:rFonts w:ascii="Times New Roman" w:hAnsi="Times New Roman" w:cs="Times New Roman"/>
          <w:sz w:val="24"/>
          <w:szCs w:val="24"/>
        </w:rPr>
        <w:t xml:space="preserve"> on Keskkonnaamet.</w:t>
      </w:r>
    </w:p>
    <w:p w14:paraId="29143B8C" w14:textId="77777777" w:rsidR="00C4118D" w:rsidRDefault="00C4118D" w:rsidP="00BE0548">
      <w:pPr>
        <w:spacing w:after="0" w:line="240" w:lineRule="auto"/>
        <w:contextualSpacing/>
        <w:jc w:val="both"/>
        <w:rPr>
          <w:rFonts w:ascii="Times New Roman" w:hAnsi="Times New Roman" w:cs="Times New Roman"/>
          <w:sz w:val="24"/>
          <w:szCs w:val="24"/>
        </w:rPr>
      </w:pPr>
    </w:p>
    <w:p w14:paraId="083B149F" w14:textId="4940523A" w:rsidR="00B01317" w:rsidRPr="00B01317" w:rsidRDefault="00C4118D"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C4118D">
        <w:rPr>
          <w:rFonts w:ascii="Times New Roman" w:hAnsi="Times New Roman" w:cs="Times New Roman"/>
          <w:sz w:val="24"/>
          <w:szCs w:val="24"/>
        </w:rPr>
        <w:t>Käesoleva seaduse §-s 93 sätestatud väärteo kohtuväli</w:t>
      </w:r>
      <w:r w:rsidR="00490E5B">
        <w:rPr>
          <w:rFonts w:ascii="Times New Roman" w:hAnsi="Times New Roman" w:cs="Times New Roman"/>
          <w:sz w:val="24"/>
          <w:szCs w:val="24"/>
        </w:rPr>
        <w:t>sed</w:t>
      </w:r>
      <w:r w:rsidRPr="00C4118D">
        <w:rPr>
          <w:rFonts w:ascii="Times New Roman" w:hAnsi="Times New Roman" w:cs="Times New Roman"/>
          <w:sz w:val="24"/>
          <w:szCs w:val="24"/>
        </w:rPr>
        <w:t xml:space="preserve"> </w:t>
      </w:r>
      <w:proofErr w:type="spellStart"/>
      <w:r w:rsidRPr="00C4118D">
        <w:rPr>
          <w:rFonts w:ascii="Times New Roman" w:hAnsi="Times New Roman" w:cs="Times New Roman"/>
          <w:sz w:val="24"/>
          <w:szCs w:val="24"/>
        </w:rPr>
        <w:t>menetleja</w:t>
      </w:r>
      <w:r w:rsidR="00490E5B">
        <w:rPr>
          <w:rFonts w:ascii="Times New Roman" w:hAnsi="Times New Roman" w:cs="Times New Roman"/>
          <w:sz w:val="24"/>
          <w:szCs w:val="24"/>
        </w:rPr>
        <w:t>d</w:t>
      </w:r>
      <w:proofErr w:type="spellEnd"/>
      <w:r w:rsidRPr="00C4118D">
        <w:rPr>
          <w:rFonts w:ascii="Times New Roman" w:hAnsi="Times New Roman" w:cs="Times New Roman"/>
          <w:sz w:val="24"/>
          <w:szCs w:val="24"/>
        </w:rPr>
        <w:t xml:space="preserve"> on lisaks käesoleva paragrahvi lõikes 2 sätestatule politseiasutus ja Kaitsevägi.</w:t>
      </w:r>
      <w:r w:rsidR="00B01317">
        <w:rPr>
          <w:rFonts w:ascii="Times New Roman" w:hAnsi="Times New Roman" w:cs="Times New Roman"/>
          <w:sz w:val="24"/>
          <w:szCs w:val="24"/>
        </w:rPr>
        <w:t>“;</w:t>
      </w:r>
    </w:p>
    <w:p w14:paraId="463968B0" w14:textId="77777777" w:rsidR="00E66755" w:rsidRDefault="00E66755" w:rsidP="00BE0548">
      <w:pPr>
        <w:spacing w:after="0" w:line="240" w:lineRule="auto"/>
        <w:contextualSpacing/>
        <w:jc w:val="both"/>
        <w:rPr>
          <w:rFonts w:ascii="Times New Roman" w:hAnsi="Times New Roman" w:cs="Times New Roman"/>
          <w:sz w:val="24"/>
          <w:szCs w:val="24"/>
        </w:rPr>
      </w:pPr>
    </w:p>
    <w:p w14:paraId="6C970C3E" w14:textId="0F1F37C5" w:rsidR="00BD412C" w:rsidRPr="00A81EFB" w:rsidRDefault="00B607F6" w:rsidP="00BE0548">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305BD9">
        <w:rPr>
          <w:rFonts w:ascii="Times New Roman" w:hAnsi="Times New Roman" w:cs="Times New Roman"/>
          <w:b/>
          <w:bCs/>
          <w:sz w:val="24"/>
          <w:szCs w:val="24"/>
        </w:rPr>
        <w:t>6</w:t>
      </w:r>
      <w:r w:rsidR="00445A3D" w:rsidRPr="008D7932">
        <w:rPr>
          <w:rFonts w:ascii="Times New Roman" w:hAnsi="Times New Roman" w:cs="Times New Roman"/>
          <w:b/>
          <w:bCs/>
          <w:sz w:val="24"/>
          <w:szCs w:val="24"/>
        </w:rPr>
        <w:t>)</w:t>
      </w:r>
      <w:r w:rsidR="00445A3D">
        <w:rPr>
          <w:rFonts w:ascii="Times New Roman" w:hAnsi="Times New Roman" w:cs="Times New Roman"/>
          <w:sz w:val="24"/>
          <w:szCs w:val="24"/>
        </w:rPr>
        <w:t xml:space="preserve"> paragrahvi </w:t>
      </w:r>
      <w:r w:rsidR="00445A3D" w:rsidRPr="00A81EFB">
        <w:rPr>
          <w:rFonts w:ascii="Times New Roman" w:hAnsi="Times New Roman" w:cs="Times New Roman"/>
          <w:sz w:val="24"/>
          <w:szCs w:val="24"/>
        </w:rPr>
        <w:t>94</w:t>
      </w:r>
      <w:r w:rsidR="00445A3D" w:rsidRPr="00A81EFB">
        <w:rPr>
          <w:rFonts w:ascii="Times New Roman" w:hAnsi="Times New Roman" w:cs="Times New Roman"/>
          <w:sz w:val="24"/>
          <w:szCs w:val="24"/>
          <w:vertAlign w:val="superscript"/>
        </w:rPr>
        <w:t>26</w:t>
      </w:r>
      <w:r w:rsidR="00445A3D" w:rsidRPr="00A81EFB">
        <w:rPr>
          <w:rFonts w:ascii="Times New Roman" w:hAnsi="Times New Roman" w:cs="Times New Roman"/>
          <w:sz w:val="24"/>
          <w:szCs w:val="24"/>
        </w:rPr>
        <w:t xml:space="preserve"> lõikes 5 asendatakse tekstiosa „94</w:t>
      </w:r>
      <w:r w:rsidR="00445A3D" w:rsidRPr="00A81EFB">
        <w:rPr>
          <w:rFonts w:ascii="Times New Roman" w:hAnsi="Times New Roman" w:cs="Times New Roman"/>
          <w:sz w:val="24"/>
          <w:szCs w:val="24"/>
          <w:vertAlign w:val="superscript"/>
        </w:rPr>
        <w:t>22</w:t>
      </w:r>
      <w:r w:rsidR="00445A3D" w:rsidRPr="00A81EFB">
        <w:rPr>
          <w:rFonts w:ascii="Times New Roman" w:hAnsi="Times New Roman" w:cs="Times New Roman"/>
          <w:sz w:val="24"/>
          <w:szCs w:val="24"/>
        </w:rPr>
        <w:t>, 94</w:t>
      </w:r>
      <w:r w:rsidR="00445A3D" w:rsidRPr="00A81EFB">
        <w:rPr>
          <w:rFonts w:ascii="Times New Roman" w:hAnsi="Times New Roman" w:cs="Times New Roman"/>
          <w:sz w:val="24"/>
          <w:szCs w:val="24"/>
          <w:vertAlign w:val="superscript"/>
        </w:rPr>
        <w:t>24</w:t>
      </w:r>
      <w:r w:rsidR="00445A3D" w:rsidRPr="00A81EFB">
        <w:rPr>
          <w:rFonts w:ascii="Times New Roman" w:hAnsi="Times New Roman" w:cs="Times New Roman"/>
          <w:sz w:val="24"/>
          <w:szCs w:val="24"/>
        </w:rPr>
        <w:t> ja 94</w:t>
      </w:r>
      <w:r w:rsidR="00445A3D" w:rsidRPr="00A81EFB">
        <w:rPr>
          <w:rFonts w:ascii="Times New Roman" w:hAnsi="Times New Roman" w:cs="Times New Roman"/>
          <w:sz w:val="24"/>
          <w:szCs w:val="24"/>
          <w:vertAlign w:val="superscript"/>
        </w:rPr>
        <w:t>25</w:t>
      </w:r>
      <w:r w:rsidR="00445A3D" w:rsidRPr="00A81EFB">
        <w:rPr>
          <w:rFonts w:ascii="Times New Roman" w:hAnsi="Times New Roman" w:cs="Times New Roman"/>
          <w:sz w:val="24"/>
          <w:szCs w:val="24"/>
        </w:rPr>
        <w:t>“</w:t>
      </w:r>
      <w:r w:rsidR="00445A3D" w:rsidRPr="00A81EFB">
        <w:rPr>
          <w:rFonts w:ascii="Times New Roman" w:hAnsi="Times New Roman" w:cs="Times New Roman"/>
          <w:sz w:val="24"/>
          <w:szCs w:val="24"/>
          <w:vertAlign w:val="superscript"/>
        </w:rPr>
        <w:t xml:space="preserve"> </w:t>
      </w:r>
      <w:r w:rsidR="00445A3D" w:rsidRPr="00A81EFB">
        <w:rPr>
          <w:rFonts w:ascii="Times New Roman" w:hAnsi="Times New Roman" w:cs="Times New Roman"/>
          <w:sz w:val="24"/>
          <w:szCs w:val="24"/>
        </w:rPr>
        <w:t>tekstiosaga „94</w:t>
      </w:r>
      <w:r w:rsidR="00445A3D" w:rsidRPr="00A81EFB">
        <w:rPr>
          <w:rFonts w:ascii="Times New Roman" w:hAnsi="Times New Roman" w:cs="Times New Roman"/>
          <w:sz w:val="24"/>
          <w:szCs w:val="24"/>
          <w:vertAlign w:val="superscript"/>
        </w:rPr>
        <w:t>22</w:t>
      </w:r>
      <w:r w:rsidR="00445A3D" w:rsidRPr="00A81EFB">
        <w:rPr>
          <w:rFonts w:ascii="Times New Roman" w:hAnsi="Times New Roman" w:cs="Times New Roman"/>
          <w:sz w:val="24"/>
          <w:szCs w:val="24"/>
        </w:rPr>
        <w:t xml:space="preserve"> ja 94</w:t>
      </w:r>
      <w:r w:rsidR="00445A3D" w:rsidRPr="00A81EFB">
        <w:rPr>
          <w:rFonts w:ascii="Times New Roman" w:hAnsi="Times New Roman" w:cs="Times New Roman"/>
          <w:sz w:val="24"/>
          <w:szCs w:val="24"/>
          <w:vertAlign w:val="superscript"/>
        </w:rPr>
        <w:t>24</w:t>
      </w:r>
      <w:r w:rsidR="00445A3D" w:rsidRPr="00A81EFB">
        <w:rPr>
          <w:rFonts w:ascii="Times New Roman" w:hAnsi="Times New Roman" w:cs="Times New Roman"/>
          <w:sz w:val="24"/>
          <w:szCs w:val="24"/>
        </w:rPr>
        <w:t>“</w:t>
      </w:r>
      <w:r w:rsidR="00F36EAA" w:rsidRPr="00A81EFB">
        <w:rPr>
          <w:rFonts w:ascii="Times New Roman" w:hAnsi="Times New Roman" w:cs="Times New Roman"/>
          <w:sz w:val="24"/>
          <w:szCs w:val="24"/>
        </w:rPr>
        <w:t>.</w:t>
      </w:r>
    </w:p>
    <w:p w14:paraId="1D93B558" w14:textId="77777777" w:rsidR="00614FAE" w:rsidRPr="00A81EFB" w:rsidRDefault="00614FAE" w:rsidP="00BE0548">
      <w:pPr>
        <w:spacing w:after="0" w:line="240" w:lineRule="auto"/>
        <w:contextualSpacing/>
        <w:jc w:val="both"/>
        <w:rPr>
          <w:rFonts w:ascii="Times New Roman" w:hAnsi="Times New Roman" w:cs="Times New Roman"/>
          <w:sz w:val="24"/>
          <w:szCs w:val="24"/>
        </w:rPr>
      </w:pPr>
    </w:p>
    <w:p w14:paraId="1DABC5C0" w14:textId="1694D2C7" w:rsidR="00614FAE" w:rsidRPr="00A81EFB" w:rsidRDefault="00614FAE" w:rsidP="00BE0548">
      <w:pPr>
        <w:spacing w:after="0" w:line="240" w:lineRule="auto"/>
        <w:contextualSpacing/>
        <w:jc w:val="both"/>
        <w:rPr>
          <w:rFonts w:ascii="Times New Roman" w:hAnsi="Times New Roman" w:cs="Times New Roman"/>
          <w:b/>
          <w:bCs/>
          <w:sz w:val="24"/>
          <w:szCs w:val="24"/>
        </w:rPr>
      </w:pPr>
      <w:r w:rsidRPr="00A81EFB">
        <w:rPr>
          <w:rFonts w:ascii="Times New Roman" w:hAnsi="Times New Roman" w:cs="Times New Roman"/>
          <w:b/>
          <w:bCs/>
          <w:sz w:val="24"/>
          <w:szCs w:val="24"/>
        </w:rPr>
        <w:t>§ 2. Laeva asjaõigusseaduse muutmine</w:t>
      </w:r>
    </w:p>
    <w:p w14:paraId="7D50111D" w14:textId="77777777" w:rsidR="00614FAE" w:rsidRPr="00A81EFB" w:rsidRDefault="00614FAE" w:rsidP="00BE0548">
      <w:pPr>
        <w:spacing w:after="0" w:line="240" w:lineRule="auto"/>
        <w:contextualSpacing/>
        <w:jc w:val="both"/>
        <w:rPr>
          <w:rFonts w:ascii="Times New Roman" w:hAnsi="Times New Roman" w:cs="Times New Roman"/>
          <w:b/>
          <w:bCs/>
          <w:sz w:val="24"/>
          <w:szCs w:val="24"/>
        </w:rPr>
      </w:pPr>
    </w:p>
    <w:p w14:paraId="010434A2" w14:textId="77777777"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Laeva asjaõigusseaduses tehakse järgmised muudatused:</w:t>
      </w:r>
    </w:p>
    <w:p w14:paraId="1963E8E5" w14:textId="77777777" w:rsidR="00614FAE" w:rsidRPr="00A81EFB" w:rsidRDefault="00614FAE" w:rsidP="00BE0548">
      <w:pPr>
        <w:spacing w:after="0" w:line="240" w:lineRule="auto"/>
        <w:contextualSpacing/>
        <w:jc w:val="both"/>
        <w:rPr>
          <w:rFonts w:ascii="Times New Roman" w:hAnsi="Times New Roman" w:cs="Times New Roman"/>
          <w:b/>
          <w:bCs/>
          <w:sz w:val="24"/>
          <w:szCs w:val="24"/>
        </w:rPr>
      </w:pPr>
    </w:p>
    <w:p w14:paraId="28EA5BF5" w14:textId="13DF3280"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b/>
          <w:bCs/>
          <w:sz w:val="24"/>
          <w:szCs w:val="24"/>
        </w:rPr>
        <w:t>1)</w:t>
      </w:r>
      <w:r w:rsidRPr="00A81EFB">
        <w:rPr>
          <w:rFonts w:ascii="Times New Roman" w:hAnsi="Times New Roman" w:cs="Times New Roman"/>
          <w:sz w:val="24"/>
          <w:szCs w:val="24"/>
        </w:rPr>
        <w:t xml:space="preserve"> paragrahvi 1 lõike</w:t>
      </w:r>
      <w:r w:rsidR="00CC0447">
        <w:rPr>
          <w:rFonts w:ascii="Times New Roman" w:hAnsi="Times New Roman" w:cs="Times New Roman"/>
          <w:sz w:val="24"/>
          <w:szCs w:val="24"/>
        </w:rPr>
        <w:t>s</w:t>
      </w:r>
      <w:r w:rsidRPr="00A81EFB">
        <w:rPr>
          <w:rFonts w:ascii="Times New Roman" w:hAnsi="Times New Roman" w:cs="Times New Roman"/>
          <w:sz w:val="24"/>
          <w:szCs w:val="24"/>
        </w:rPr>
        <w:t xml:space="preserve"> 3 </w:t>
      </w:r>
      <w:r w:rsidR="00CC0447">
        <w:rPr>
          <w:rFonts w:ascii="Times New Roman" w:hAnsi="Times New Roman" w:cs="Times New Roman"/>
          <w:sz w:val="24"/>
          <w:szCs w:val="24"/>
        </w:rPr>
        <w:t xml:space="preserve">asendatakse </w:t>
      </w:r>
      <w:r w:rsidRPr="00A81EFB">
        <w:rPr>
          <w:rFonts w:ascii="Times New Roman" w:hAnsi="Times New Roman" w:cs="Times New Roman"/>
          <w:sz w:val="24"/>
          <w:szCs w:val="24"/>
        </w:rPr>
        <w:t xml:space="preserve">tekstiosa „rahvusvahelisele konventsioonile, millega Eesti on ühinenud“ </w:t>
      </w:r>
      <w:r w:rsidR="000D4554">
        <w:rPr>
          <w:rFonts w:ascii="Times New Roman" w:hAnsi="Times New Roman" w:cs="Times New Roman"/>
          <w:sz w:val="24"/>
          <w:szCs w:val="24"/>
        </w:rPr>
        <w:t>sõnadega</w:t>
      </w:r>
      <w:r w:rsidRPr="00A81EFB">
        <w:rPr>
          <w:rFonts w:ascii="Times New Roman" w:hAnsi="Times New Roman" w:cs="Times New Roman"/>
          <w:sz w:val="24"/>
          <w:szCs w:val="24"/>
        </w:rPr>
        <w:t xml:space="preserve"> „</w:t>
      </w:r>
      <w:bookmarkStart w:id="157" w:name="_Hlk156217765"/>
      <w:r w:rsidR="00CD5D2A">
        <w:rPr>
          <w:rFonts w:ascii="Times New Roman" w:hAnsi="Times New Roman" w:cs="Times New Roman"/>
          <w:sz w:val="24"/>
          <w:szCs w:val="24"/>
        </w:rPr>
        <w:t>r</w:t>
      </w:r>
      <w:r w:rsidRPr="00A81EFB">
        <w:rPr>
          <w:rFonts w:ascii="Times New Roman" w:hAnsi="Times New Roman" w:cs="Times New Roman"/>
          <w:sz w:val="24"/>
          <w:szCs w:val="24"/>
        </w:rPr>
        <w:t>ahvusvahelisele merivõlgade ja pantide konventsioonile</w:t>
      </w:r>
      <w:bookmarkEnd w:id="157"/>
      <w:r w:rsidRPr="00A81EFB">
        <w:rPr>
          <w:rFonts w:ascii="Times New Roman" w:hAnsi="Times New Roman" w:cs="Times New Roman"/>
          <w:sz w:val="24"/>
          <w:szCs w:val="24"/>
        </w:rPr>
        <w:t>“;</w:t>
      </w:r>
    </w:p>
    <w:p w14:paraId="41D67EEA" w14:textId="77777777" w:rsidR="00614FAE" w:rsidRPr="00A81EFB" w:rsidRDefault="00614FAE" w:rsidP="00BE0548">
      <w:pPr>
        <w:spacing w:after="0" w:line="240" w:lineRule="auto"/>
        <w:contextualSpacing/>
        <w:jc w:val="both"/>
        <w:rPr>
          <w:rFonts w:ascii="Times New Roman" w:hAnsi="Times New Roman" w:cs="Times New Roman"/>
          <w:sz w:val="24"/>
          <w:szCs w:val="24"/>
        </w:rPr>
      </w:pPr>
    </w:p>
    <w:p w14:paraId="5CCF9BFA" w14:textId="04D28ED3"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b/>
          <w:bCs/>
          <w:sz w:val="24"/>
          <w:szCs w:val="24"/>
        </w:rPr>
        <w:t>2)</w:t>
      </w:r>
      <w:r w:rsidRPr="00A81EFB">
        <w:rPr>
          <w:rFonts w:ascii="Times New Roman" w:hAnsi="Times New Roman" w:cs="Times New Roman"/>
          <w:sz w:val="24"/>
          <w:szCs w:val="24"/>
        </w:rPr>
        <w:t xml:space="preserve"> paragrahvi 1 lõike</w:t>
      </w:r>
      <w:r w:rsidR="00CC0447">
        <w:rPr>
          <w:rFonts w:ascii="Times New Roman" w:hAnsi="Times New Roman" w:cs="Times New Roman"/>
          <w:sz w:val="24"/>
          <w:szCs w:val="24"/>
        </w:rPr>
        <w:t>s</w:t>
      </w:r>
      <w:r w:rsidRPr="00A81EFB">
        <w:rPr>
          <w:rFonts w:ascii="Times New Roman" w:hAnsi="Times New Roman" w:cs="Times New Roman"/>
          <w:sz w:val="24"/>
          <w:szCs w:val="24"/>
        </w:rPr>
        <w:t xml:space="preserve"> 4 </w:t>
      </w:r>
      <w:r w:rsidR="00CC0447">
        <w:rPr>
          <w:rFonts w:ascii="Times New Roman" w:hAnsi="Times New Roman" w:cs="Times New Roman"/>
          <w:sz w:val="24"/>
          <w:szCs w:val="24"/>
        </w:rPr>
        <w:t xml:space="preserve">asendatakse </w:t>
      </w:r>
      <w:r w:rsidRPr="00A81EFB">
        <w:rPr>
          <w:rFonts w:ascii="Times New Roman" w:hAnsi="Times New Roman" w:cs="Times New Roman"/>
          <w:sz w:val="24"/>
          <w:szCs w:val="24"/>
        </w:rPr>
        <w:t xml:space="preserve">tekstiosa „rahvusvahelisele konventsioonile, millega Eesti on ühinenud“ </w:t>
      </w:r>
      <w:r w:rsidR="000D4554">
        <w:rPr>
          <w:rFonts w:ascii="Times New Roman" w:hAnsi="Times New Roman" w:cs="Times New Roman"/>
          <w:sz w:val="24"/>
          <w:szCs w:val="24"/>
        </w:rPr>
        <w:t>sõnadega</w:t>
      </w:r>
      <w:r w:rsidRPr="00A81EFB">
        <w:rPr>
          <w:rFonts w:ascii="Times New Roman" w:hAnsi="Times New Roman" w:cs="Times New Roman"/>
          <w:sz w:val="24"/>
          <w:szCs w:val="24"/>
        </w:rPr>
        <w:t xml:space="preserve"> „</w:t>
      </w:r>
      <w:r w:rsidR="00CD5D2A">
        <w:rPr>
          <w:rFonts w:ascii="Times New Roman" w:hAnsi="Times New Roman" w:cs="Times New Roman"/>
          <w:sz w:val="24"/>
          <w:szCs w:val="24"/>
        </w:rPr>
        <w:t>r</w:t>
      </w:r>
      <w:r w:rsidRPr="00A81EFB">
        <w:rPr>
          <w:rFonts w:ascii="Times New Roman" w:hAnsi="Times New Roman" w:cs="Times New Roman"/>
          <w:sz w:val="24"/>
          <w:szCs w:val="24"/>
        </w:rPr>
        <w:t>ahvusvahelisele laevade arestimise konventsioonile“;</w:t>
      </w:r>
    </w:p>
    <w:p w14:paraId="239FBA90" w14:textId="77777777" w:rsidR="00614FAE" w:rsidRPr="00A81EFB" w:rsidRDefault="00614FAE" w:rsidP="00BE0548">
      <w:pPr>
        <w:spacing w:after="0" w:line="240" w:lineRule="auto"/>
        <w:contextualSpacing/>
        <w:jc w:val="both"/>
        <w:rPr>
          <w:rFonts w:ascii="Times New Roman" w:hAnsi="Times New Roman" w:cs="Times New Roman"/>
          <w:sz w:val="24"/>
          <w:szCs w:val="24"/>
        </w:rPr>
      </w:pPr>
    </w:p>
    <w:p w14:paraId="41C4D9A3" w14:textId="1B124DA3" w:rsidR="00614FAE" w:rsidRPr="00A81EFB" w:rsidRDefault="00614FAE" w:rsidP="00BE0548">
      <w:pPr>
        <w:spacing w:after="0" w:line="240" w:lineRule="auto"/>
        <w:contextualSpacing/>
        <w:jc w:val="both"/>
        <w:rPr>
          <w:rFonts w:ascii="Times New Roman" w:eastAsia="Times New Roman" w:hAnsi="Times New Roman" w:cs="Times New Roman"/>
          <w:color w:val="202020"/>
          <w:sz w:val="24"/>
          <w:szCs w:val="24"/>
          <w:shd w:val="clear" w:color="auto" w:fill="FFFFFF"/>
          <w:lang w:eastAsia="ar-SA"/>
        </w:rPr>
      </w:pPr>
      <w:r w:rsidRPr="00A81EFB">
        <w:rPr>
          <w:rFonts w:ascii="Times New Roman" w:hAnsi="Times New Roman" w:cs="Times New Roman"/>
          <w:b/>
          <w:bCs/>
          <w:sz w:val="24"/>
          <w:szCs w:val="24"/>
        </w:rPr>
        <w:t>3)</w:t>
      </w:r>
      <w:r w:rsidRPr="00A81EFB">
        <w:rPr>
          <w:rFonts w:ascii="Times New Roman" w:hAnsi="Times New Roman" w:cs="Times New Roman"/>
          <w:sz w:val="24"/>
          <w:szCs w:val="24"/>
        </w:rPr>
        <w:t xml:space="preserve"> paragrahvi 72</w:t>
      </w:r>
      <w:r w:rsidRPr="00A81EFB">
        <w:rPr>
          <w:rFonts w:ascii="Times New Roman" w:hAnsi="Times New Roman" w:cs="Times New Roman"/>
          <w:sz w:val="24"/>
          <w:szCs w:val="24"/>
          <w:vertAlign w:val="superscript"/>
        </w:rPr>
        <w:t xml:space="preserve"> </w:t>
      </w:r>
      <w:r w:rsidRPr="00A81EFB">
        <w:rPr>
          <w:rFonts w:ascii="Times New Roman" w:hAnsi="Times New Roman" w:cs="Times New Roman"/>
          <w:sz w:val="24"/>
          <w:szCs w:val="24"/>
        </w:rPr>
        <w:t>lõike</w:t>
      </w:r>
      <w:r w:rsidR="00CC0447">
        <w:rPr>
          <w:rFonts w:ascii="Times New Roman" w:hAnsi="Times New Roman" w:cs="Times New Roman"/>
          <w:sz w:val="24"/>
          <w:szCs w:val="24"/>
        </w:rPr>
        <w:t>s</w:t>
      </w:r>
      <w:r w:rsidRPr="00A81EFB">
        <w:rPr>
          <w:rFonts w:ascii="Times New Roman" w:hAnsi="Times New Roman" w:cs="Times New Roman"/>
          <w:sz w:val="24"/>
          <w:szCs w:val="24"/>
        </w:rPr>
        <w:t xml:space="preserve"> 2</w:t>
      </w:r>
      <w:r w:rsidR="00CC0447">
        <w:rPr>
          <w:rFonts w:ascii="Times New Roman" w:hAnsi="Times New Roman" w:cs="Times New Roman"/>
          <w:sz w:val="24"/>
          <w:szCs w:val="24"/>
        </w:rPr>
        <w:t xml:space="preserve"> asendatakse</w:t>
      </w:r>
      <w:r w:rsidRPr="00A81EFB">
        <w:rPr>
          <w:rFonts w:ascii="Times New Roman" w:hAnsi="Times New Roman" w:cs="Times New Roman"/>
          <w:sz w:val="24"/>
          <w:szCs w:val="24"/>
        </w:rPr>
        <w:t xml:space="preserve"> tekstiosa „reederi (isik, kes laeva oma nimel kasutab) või kapteni“ tekstiosaga „</w:t>
      </w:r>
      <w:commentRangeStart w:id="158"/>
      <w:del w:id="159" w:author="Kärt Voor" w:date="2024-04-02T21:57:00Z">
        <w:r w:rsidRPr="00A81EFB" w:rsidDel="00625F2A">
          <w:rPr>
            <w:rFonts w:ascii="Times New Roman" w:hAnsi="Times New Roman" w:cs="Times New Roman"/>
            <w:color w:val="202020"/>
            <w:sz w:val="24"/>
            <w:szCs w:val="24"/>
            <w:shd w:val="clear" w:color="auto" w:fill="FFFFFF"/>
          </w:rPr>
          <w:delText xml:space="preserve">laeva omaniku, </w:delText>
        </w:r>
        <w:commentRangeEnd w:id="158"/>
        <w:r w:rsidR="00625F2A" w:rsidDel="00625F2A">
          <w:rPr>
            <w:rStyle w:val="Kommentaariviide"/>
          </w:rPr>
          <w:commentReference w:id="158"/>
        </w:r>
      </w:del>
      <w:r w:rsidRPr="00A81EFB">
        <w:rPr>
          <w:rFonts w:ascii="Times New Roman" w:hAnsi="Times New Roman" w:cs="Times New Roman"/>
          <w:color w:val="202020"/>
          <w:sz w:val="24"/>
          <w:szCs w:val="24"/>
          <w:shd w:val="clear" w:color="auto" w:fill="FFFFFF"/>
        </w:rPr>
        <w:t xml:space="preserve">laevapereta </w:t>
      </w:r>
      <w:proofErr w:type="spellStart"/>
      <w:r w:rsidRPr="00A81EFB">
        <w:rPr>
          <w:rFonts w:ascii="Times New Roman" w:hAnsi="Times New Roman" w:cs="Times New Roman"/>
          <w:color w:val="202020"/>
          <w:sz w:val="24"/>
          <w:szCs w:val="24"/>
          <w:shd w:val="clear" w:color="auto" w:fill="FFFFFF"/>
        </w:rPr>
        <w:t>prahtija</w:t>
      </w:r>
      <w:proofErr w:type="spellEnd"/>
      <w:r w:rsidRPr="00A81EFB">
        <w:rPr>
          <w:rFonts w:ascii="Times New Roman" w:hAnsi="Times New Roman" w:cs="Times New Roman"/>
          <w:color w:val="202020"/>
          <w:sz w:val="24"/>
          <w:szCs w:val="24"/>
          <w:shd w:val="clear" w:color="auto" w:fill="FFFFFF"/>
        </w:rPr>
        <w:t>, haldaja või käitaja“</w:t>
      </w:r>
      <w:r w:rsidRPr="00A81EFB">
        <w:rPr>
          <w:rFonts w:ascii="Times New Roman" w:hAnsi="Times New Roman" w:cs="Times New Roman"/>
          <w:sz w:val="24"/>
          <w:szCs w:val="24"/>
        </w:rPr>
        <w:t>;</w:t>
      </w:r>
    </w:p>
    <w:p w14:paraId="37DE2C50" w14:textId="77777777" w:rsidR="00614FAE" w:rsidRPr="00A81EFB" w:rsidRDefault="00614FAE" w:rsidP="00BE0548">
      <w:pPr>
        <w:spacing w:after="0" w:line="240" w:lineRule="auto"/>
        <w:contextualSpacing/>
        <w:jc w:val="both"/>
        <w:rPr>
          <w:rFonts w:ascii="Times New Roman" w:hAnsi="Times New Roman" w:cs="Times New Roman"/>
          <w:sz w:val="24"/>
          <w:szCs w:val="24"/>
        </w:rPr>
      </w:pPr>
    </w:p>
    <w:p w14:paraId="6156DAB1" w14:textId="2FDF1381" w:rsidR="00614FAE" w:rsidRPr="00A81EFB" w:rsidRDefault="00614FAE" w:rsidP="00BE0548">
      <w:pPr>
        <w:spacing w:after="0" w:line="240" w:lineRule="auto"/>
        <w:contextualSpacing/>
        <w:jc w:val="both"/>
        <w:rPr>
          <w:rFonts w:ascii="Times New Roman" w:hAnsi="Times New Roman" w:cs="Times New Roman"/>
          <w:sz w:val="24"/>
          <w:szCs w:val="24"/>
        </w:rPr>
      </w:pPr>
      <w:commentRangeStart w:id="160"/>
      <w:r w:rsidRPr="00A81EFB">
        <w:rPr>
          <w:rFonts w:ascii="Times New Roman" w:hAnsi="Times New Roman" w:cs="Times New Roman"/>
          <w:b/>
          <w:bCs/>
          <w:sz w:val="24"/>
          <w:szCs w:val="24"/>
        </w:rPr>
        <w:t>4)</w:t>
      </w:r>
      <w:r w:rsidRPr="00A81EFB">
        <w:rPr>
          <w:rFonts w:ascii="Times New Roman" w:hAnsi="Times New Roman" w:cs="Times New Roman"/>
          <w:sz w:val="24"/>
          <w:szCs w:val="24"/>
        </w:rPr>
        <w:t xml:space="preserve"> paragrahvi 78</w:t>
      </w:r>
      <w:r w:rsidRPr="00A81EFB">
        <w:rPr>
          <w:rFonts w:ascii="Times New Roman" w:hAnsi="Times New Roman" w:cs="Times New Roman"/>
          <w:sz w:val="24"/>
          <w:szCs w:val="24"/>
          <w:vertAlign w:val="superscript"/>
        </w:rPr>
        <w:t xml:space="preserve">2 </w:t>
      </w:r>
      <w:r w:rsidRPr="00A81EFB">
        <w:rPr>
          <w:rFonts w:ascii="Times New Roman" w:hAnsi="Times New Roman" w:cs="Times New Roman"/>
          <w:sz w:val="24"/>
          <w:szCs w:val="24"/>
        </w:rPr>
        <w:t>lõike 1 esimene lause muudetakse ja sõnastatakse järgmiselt:</w:t>
      </w:r>
    </w:p>
    <w:p w14:paraId="06A8B3E1" w14:textId="34EA569F"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„Laeva võib arestida hagi tagamiseks</w:t>
      </w:r>
      <w:r w:rsidRPr="00A81EFB">
        <w:t xml:space="preserve"> </w:t>
      </w:r>
      <w:r w:rsidRPr="00A81EFB">
        <w:rPr>
          <w:rFonts w:ascii="Times New Roman" w:hAnsi="Times New Roman" w:cs="Times New Roman"/>
          <w:sz w:val="24"/>
          <w:szCs w:val="24"/>
        </w:rPr>
        <w:t>käesoleva seaduse §-s 78</w:t>
      </w:r>
      <w:r w:rsidRPr="00A81EFB">
        <w:rPr>
          <w:rFonts w:ascii="Times New Roman" w:hAnsi="Times New Roman" w:cs="Times New Roman"/>
          <w:sz w:val="24"/>
          <w:szCs w:val="24"/>
          <w:vertAlign w:val="superscript"/>
        </w:rPr>
        <w:t>1</w:t>
      </w:r>
      <w:r w:rsidRPr="00A81EFB">
        <w:rPr>
          <w:rFonts w:ascii="Times New Roman" w:hAnsi="Times New Roman" w:cs="Times New Roman"/>
          <w:sz w:val="24"/>
          <w:szCs w:val="24"/>
        </w:rPr>
        <w:t xml:space="preserve"> nimetatud merinõude alusel üksnes </w:t>
      </w:r>
      <w:ins w:id="161" w:author="Kärt Voor" w:date="2024-04-02T21:58:00Z">
        <w:r w:rsidR="00625F2A">
          <w:rPr>
            <w:rFonts w:ascii="Times New Roman" w:hAnsi="Times New Roman" w:cs="Times New Roman"/>
            <w:sz w:val="24"/>
            <w:szCs w:val="24"/>
          </w:rPr>
          <w:t xml:space="preserve">rahvusvahelise </w:t>
        </w:r>
      </w:ins>
      <w:r w:rsidRPr="00A81EFB">
        <w:rPr>
          <w:rFonts w:ascii="Times New Roman" w:hAnsi="Times New Roman" w:cs="Times New Roman"/>
          <w:sz w:val="24"/>
          <w:szCs w:val="24"/>
        </w:rPr>
        <w:t>laevade arestimise konventsioonis sätestatud tingimustel.“;</w:t>
      </w:r>
      <w:commentRangeEnd w:id="160"/>
      <w:r w:rsidR="00047C04">
        <w:rPr>
          <w:rStyle w:val="Kommentaariviide"/>
        </w:rPr>
        <w:commentReference w:id="160"/>
      </w:r>
    </w:p>
    <w:p w14:paraId="11096734" w14:textId="77777777" w:rsidR="00614FAE" w:rsidRPr="00A81EFB" w:rsidRDefault="00614FAE" w:rsidP="00BE0548">
      <w:pPr>
        <w:spacing w:after="0" w:line="240" w:lineRule="auto"/>
        <w:contextualSpacing/>
        <w:jc w:val="both"/>
        <w:rPr>
          <w:rFonts w:ascii="Times New Roman" w:hAnsi="Times New Roman" w:cs="Times New Roman"/>
          <w:sz w:val="24"/>
          <w:szCs w:val="24"/>
        </w:rPr>
      </w:pPr>
    </w:p>
    <w:p w14:paraId="30C8ECAA" w14:textId="6FA915C6"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b/>
          <w:bCs/>
          <w:sz w:val="24"/>
          <w:szCs w:val="24"/>
        </w:rPr>
        <w:t>5)</w:t>
      </w:r>
      <w:r w:rsidRPr="00A81EFB">
        <w:rPr>
          <w:rFonts w:ascii="Times New Roman" w:hAnsi="Times New Roman" w:cs="Times New Roman"/>
          <w:sz w:val="24"/>
          <w:szCs w:val="24"/>
        </w:rPr>
        <w:t xml:space="preserve"> paragrahvi 78</w:t>
      </w:r>
      <w:r w:rsidRPr="00A81EFB">
        <w:rPr>
          <w:rFonts w:ascii="Times New Roman" w:hAnsi="Times New Roman" w:cs="Times New Roman"/>
          <w:sz w:val="24"/>
          <w:szCs w:val="24"/>
          <w:vertAlign w:val="superscript"/>
        </w:rPr>
        <w:t xml:space="preserve">2 </w:t>
      </w:r>
      <w:r w:rsidRPr="00A81EFB">
        <w:rPr>
          <w:rFonts w:ascii="Times New Roman" w:hAnsi="Times New Roman" w:cs="Times New Roman"/>
          <w:sz w:val="24"/>
          <w:szCs w:val="24"/>
        </w:rPr>
        <w:t>lõige 3</w:t>
      </w:r>
      <w:r w:rsidR="000956A8" w:rsidRPr="00A81EFB">
        <w:rPr>
          <w:rFonts w:ascii="Times New Roman" w:hAnsi="Times New Roman" w:cs="Times New Roman"/>
          <w:sz w:val="24"/>
          <w:szCs w:val="24"/>
        </w:rPr>
        <w:t xml:space="preserve"> muudetakse ja</w:t>
      </w:r>
      <w:r w:rsidRPr="00A81EFB">
        <w:rPr>
          <w:rFonts w:ascii="Times New Roman" w:hAnsi="Times New Roman" w:cs="Times New Roman"/>
          <w:sz w:val="24"/>
          <w:szCs w:val="24"/>
        </w:rPr>
        <w:t xml:space="preserve"> sõnastatakse järgmiselt:</w:t>
      </w:r>
    </w:p>
    <w:p w14:paraId="5F1A60DE" w14:textId="77777777"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lastRenderedPageBreak/>
        <w:t>„(3) Arestida võib igat laeva, mis on aresti seadmise ajal selle isiku omandis, kes vastutab merinõude eest ja kes oli nõude tekkimise ajal:</w:t>
      </w:r>
    </w:p>
    <w:p w14:paraId="1203035C" w14:textId="77777777"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1) selle laeva omanik, mille suhtes merinõue tekkis, või</w:t>
      </w:r>
    </w:p>
    <w:p w14:paraId="18A4AAAE" w14:textId="77777777"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 xml:space="preserve">2) selle laeva laevapereta </w:t>
      </w:r>
      <w:proofErr w:type="spellStart"/>
      <w:r w:rsidRPr="00A81EFB">
        <w:rPr>
          <w:rFonts w:ascii="Times New Roman" w:hAnsi="Times New Roman" w:cs="Times New Roman"/>
          <w:sz w:val="24"/>
          <w:szCs w:val="24"/>
        </w:rPr>
        <w:t>prahtija</w:t>
      </w:r>
      <w:proofErr w:type="spellEnd"/>
      <w:r w:rsidRPr="00A81EFB">
        <w:rPr>
          <w:rFonts w:ascii="Times New Roman" w:hAnsi="Times New Roman" w:cs="Times New Roman"/>
          <w:sz w:val="24"/>
          <w:szCs w:val="24"/>
        </w:rPr>
        <w:t xml:space="preserve">, </w:t>
      </w:r>
      <w:proofErr w:type="spellStart"/>
      <w:r w:rsidRPr="00A81EFB">
        <w:rPr>
          <w:rFonts w:ascii="Times New Roman" w:hAnsi="Times New Roman" w:cs="Times New Roman"/>
          <w:sz w:val="24"/>
          <w:szCs w:val="24"/>
        </w:rPr>
        <w:t>ajaprahtija</w:t>
      </w:r>
      <w:proofErr w:type="spellEnd"/>
      <w:r w:rsidRPr="00A81EFB">
        <w:rPr>
          <w:rFonts w:ascii="Times New Roman" w:hAnsi="Times New Roman" w:cs="Times New Roman"/>
          <w:sz w:val="24"/>
          <w:szCs w:val="24"/>
        </w:rPr>
        <w:t xml:space="preserve"> või </w:t>
      </w:r>
      <w:proofErr w:type="spellStart"/>
      <w:r w:rsidRPr="00A81EFB">
        <w:rPr>
          <w:rFonts w:ascii="Times New Roman" w:hAnsi="Times New Roman" w:cs="Times New Roman"/>
          <w:sz w:val="24"/>
          <w:szCs w:val="24"/>
        </w:rPr>
        <w:t>reisiprahtija</w:t>
      </w:r>
      <w:proofErr w:type="spellEnd"/>
      <w:r w:rsidRPr="00A81EFB">
        <w:rPr>
          <w:rFonts w:ascii="Times New Roman" w:hAnsi="Times New Roman" w:cs="Times New Roman"/>
          <w:sz w:val="24"/>
          <w:szCs w:val="24"/>
        </w:rPr>
        <w:t>, mille suhtes merinõue tekkis.</w:t>
      </w:r>
    </w:p>
    <w:p w14:paraId="003488EA" w14:textId="77777777" w:rsidR="00614FAE" w:rsidRPr="00A81EFB" w:rsidRDefault="00614FAE" w:rsidP="00BE0548">
      <w:pPr>
        <w:spacing w:after="0" w:line="240" w:lineRule="auto"/>
        <w:contextualSpacing/>
        <w:jc w:val="both"/>
        <w:rPr>
          <w:rFonts w:ascii="Times New Roman" w:hAnsi="Times New Roman" w:cs="Times New Roman"/>
          <w:sz w:val="24"/>
          <w:szCs w:val="24"/>
        </w:rPr>
      </w:pPr>
      <w:commentRangeStart w:id="162"/>
      <w:r w:rsidRPr="00A81EFB">
        <w:rPr>
          <w:rFonts w:ascii="Times New Roman" w:hAnsi="Times New Roman" w:cs="Times New Roman"/>
          <w:sz w:val="24"/>
          <w:szCs w:val="24"/>
        </w:rPr>
        <w:t>Sätet ei kohaldata laeva omandiõiguse või valdusega seotud nõuete suhtes</w:t>
      </w:r>
      <w:commentRangeEnd w:id="162"/>
      <w:r w:rsidR="00625F2A">
        <w:rPr>
          <w:rStyle w:val="Kommentaariviide"/>
        </w:rPr>
        <w:commentReference w:id="162"/>
      </w:r>
      <w:r w:rsidRPr="00A81EFB">
        <w:rPr>
          <w:rFonts w:ascii="Times New Roman" w:hAnsi="Times New Roman" w:cs="Times New Roman"/>
          <w:sz w:val="24"/>
          <w:szCs w:val="24"/>
        </w:rPr>
        <w:t>.“;</w:t>
      </w:r>
    </w:p>
    <w:p w14:paraId="7A753938" w14:textId="77777777" w:rsidR="00614FAE" w:rsidRPr="00A81EFB" w:rsidRDefault="00614FAE" w:rsidP="00BE0548">
      <w:pPr>
        <w:spacing w:after="0" w:line="240" w:lineRule="auto"/>
        <w:contextualSpacing/>
        <w:jc w:val="both"/>
        <w:rPr>
          <w:rFonts w:ascii="Times New Roman" w:hAnsi="Times New Roman" w:cs="Times New Roman"/>
          <w:sz w:val="24"/>
          <w:szCs w:val="24"/>
        </w:rPr>
      </w:pPr>
    </w:p>
    <w:p w14:paraId="7E210CBB" w14:textId="564F822A" w:rsidR="00614FAE" w:rsidRPr="00A81EFB" w:rsidRDefault="00614FAE"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b/>
          <w:bCs/>
          <w:sz w:val="24"/>
          <w:szCs w:val="24"/>
        </w:rPr>
        <w:t>6)</w:t>
      </w:r>
      <w:r w:rsidRPr="00A81EFB">
        <w:rPr>
          <w:rFonts w:ascii="Times New Roman" w:hAnsi="Times New Roman" w:cs="Times New Roman"/>
          <w:sz w:val="24"/>
          <w:szCs w:val="24"/>
        </w:rPr>
        <w:t xml:space="preserve"> paragrahvi 78</w:t>
      </w:r>
      <w:r w:rsidRPr="00A81EFB">
        <w:rPr>
          <w:rFonts w:ascii="Times New Roman" w:hAnsi="Times New Roman" w:cs="Times New Roman"/>
          <w:sz w:val="24"/>
          <w:szCs w:val="24"/>
          <w:vertAlign w:val="superscript"/>
        </w:rPr>
        <w:t xml:space="preserve">3 </w:t>
      </w:r>
      <w:r w:rsidRPr="00A81EFB">
        <w:rPr>
          <w:rFonts w:ascii="Times New Roman" w:hAnsi="Times New Roman" w:cs="Times New Roman"/>
          <w:sz w:val="24"/>
          <w:szCs w:val="24"/>
        </w:rPr>
        <w:t>lõike 1 esimene lause muudetakse ja sõnastatakse järgmiselt:</w:t>
      </w:r>
    </w:p>
    <w:p w14:paraId="724123BC" w14:textId="77777777" w:rsidR="00614FAE" w:rsidRPr="00A81EFB" w:rsidRDefault="00614FAE" w:rsidP="00BE0548">
      <w:pPr>
        <w:spacing w:after="0" w:line="240" w:lineRule="auto"/>
        <w:contextualSpacing/>
        <w:jc w:val="both"/>
        <w:rPr>
          <w:rFonts w:ascii="Times New Roman" w:eastAsia="Times New Roman" w:hAnsi="Times New Roman" w:cs="Times New Roman"/>
          <w:sz w:val="24"/>
          <w:szCs w:val="24"/>
        </w:rPr>
      </w:pPr>
      <w:r w:rsidRPr="00A81EFB">
        <w:rPr>
          <w:rFonts w:ascii="Times New Roman" w:hAnsi="Times New Roman" w:cs="Times New Roman"/>
          <w:sz w:val="24"/>
          <w:szCs w:val="24"/>
        </w:rPr>
        <w:t>„Piisava tagatise andmisel rahuldavas vormis vabastab kohus laeva arestist</w:t>
      </w:r>
      <w:r w:rsidRPr="00A81EFB">
        <w:rPr>
          <w:rFonts w:ascii="Times New Roman" w:eastAsia="Times New Roman" w:hAnsi="Times New Roman" w:cs="Times New Roman"/>
          <w:sz w:val="24"/>
          <w:szCs w:val="24"/>
        </w:rPr>
        <w:t>.“.</w:t>
      </w:r>
    </w:p>
    <w:p w14:paraId="7C76C7C0" w14:textId="264F5E4C" w:rsidR="00433567" w:rsidRPr="00A81EFB" w:rsidRDefault="00433567" w:rsidP="00BE0548">
      <w:pPr>
        <w:spacing w:after="0" w:line="240" w:lineRule="auto"/>
        <w:contextualSpacing/>
        <w:jc w:val="both"/>
        <w:rPr>
          <w:rFonts w:ascii="Times New Roman" w:hAnsi="Times New Roman" w:cs="Times New Roman"/>
          <w:sz w:val="24"/>
          <w:szCs w:val="24"/>
        </w:rPr>
      </w:pPr>
    </w:p>
    <w:p w14:paraId="65C78876" w14:textId="1E9F99F0" w:rsidR="002168D6" w:rsidRPr="00A81EFB" w:rsidRDefault="002168D6" w:rsidP="00BE0548">
      <w:pPr>
        <w:spacing w:after="0" w:line="240" w:lineRule="auto"/>
        <w:contextualSpacing/>
        <w:jc w:val="both"/>
        <w:rPr>
          <w:rFonts w:ascii="Times New Roman" w:hAnsi="Times New Roman" w:cs="Times New Roman"/>
          <w:b/>
          <w:bCs/>
          <w:sz w:val="24"/>
          <w:szCs w:val="24"/>
        </w:rPr>
      </w:pPr>
      <w:r w:rsidRPr="00A175BD">
        <w:rPr>
          <w:rFonts w:ascii="Times New Roman" w:hAnsi="Times New Roman" w:cs="Times New Roman"/>
          <w:b/>
          <w:bCs/>
          <w:sz w:val="24"/>
          <w:szCs w:val="24"/>
        </w:rPr>
        <w:t>§ 3. Laeva lipuõiguse</w:t>
      </w:r>
      <w:r w:rsidRPr="00A81EFB">
        <w:rPr>
          <w:rFonts w:ascii="Times New Roman" w:hAnsi="Times New Roman" w:cs="Times New Roman"/>
          <w:b/>
          <w:bCs/>
          <w:sz w:val="24"/>
          <w:szCs w:val="24"/>
        </w:rPr>
        <w:t xml:space="preserve"> ja laevaregistrite seaduse muutmi</w:t>
      </w:r>
      <w:r w:rsidR="00E645A6" w:rsidRPr="00A81EFB">
        <w:rPr>
          <w:rFonts w:ascii="Times New Roman" w:hAnsi="Times New Roman" w:cs="Times New Roman"/>
          <w:b/>
          <w:bCs/>
          <w:sz w:val="24"/>
          <w:szCs w:val="24"/>
        </w:rPr>
        <w:t>ne</w:t>
      </w:r>
    </w:p>
    <w:p w14:paraId="4ADA888C" w14:textId="77777777" w:rsidR="00D63107" w:rsidRPr="00A81EFB" w:rsidRDefault="00D63107" w:rsidP="00BE0548">
      <w:pPr>
        <w:spacing w:after="0" w:line="240" w:lineRule="auto"/>
        <w:contextualSpacing/>
        <w:jc w:val="both"/>
        <w:rPr>
          <w:rFonts w:ascii="Times New Roman" w:hAnsi="Times New Roman" w:cs="Times New Roman"/>
          <w:b/>
          <w:bCs/>
          <w:sz w:val="24"/>
          <w:szCs w:val="24"/>
        </w:rPr>
      </w:pPr>
    </w:p>
    <w:p w14:paraId="1436BC8B" w14:textId="6D0E9417" w:rsidR="0043739A" w:rsidRPr="00A81EFB" w:rsidRDefault="0043739A" w:rsidP="00BE0548">
      <w:pPr>
        <w:spacing w:after="0" w:line="240" w:lineRule="auto"/>
        <w:contextualSpacing/>
        <w:jc w:val="both"/>
        <w:rPr>
          <w:rFonts w:ascii="Times New Roman" w:hAnsi="Times New Roman" w:cs="Times New Roman"/>
          <w:sz w:val="24"/>
          <w:szCs w:val="24"/>
        </w:rPr>
      </w:pPr>
      <w:r w:rsidRPr="00A81EFB">
        <w:rPr>
          <w:rFonts w:ascii="Times New Roman" w:hAnsi="Times New Roman" w:cs="Times New Roman"/>
          <w:sz w:val="24"/>
          <w:szCs w:val="24"/>
        </w:rPr>
        <w:t>Laeva lipuõiguse ja laevaregistrite seaduse § 34</w:t>
      </w:r>
      <w:r w:rsidRPr="00A81EFB">
        <w:rPr>
          <w:rFonts w:ascii="Times New Roman" w:hAnsi="Times New Roman" w:cs="Times New Roman"/>
          <w:sz w:val="24"/>
          <w:szCs w:val="24"/>
          <w:vertAlign w:val="superscript"/>
        </w:rPr>
        <w:t>1</w:t>
      </w:r>
      <w:r w:rsidRPr="00A81EFB">
        <w:rPr>
          <w:rFonts w:ascii="Times New Roman" w:hAnsi="Times New Roman" w:cs="Times New Roman"/>
          <w:sz w:val="24"/>
          <w:szCs w:val="24"/>
        </w:rPr>
        <w:t xml:space="preserve"> muudetakse ja sõnastatakse</w:t>
      </w:r>
      <w:r w:rsidR="00B42D1B" w:rsidRPr="00A81EFB">
        <w:rPr>
          <w:rFonts w:ascii="Times New Roman" w:hAnsi="Times New Roman" w:cs="Times New Roman"/>
          <w:sz w:val="24"/>
          <w:szCs w:val="24"/>
        </w:rPr>
        <w:t xml:space="preserve"> järgmiselt:</w:t>
      </w:r>
    </w:p>
    <w:p w14:paraId="023875B8" w14:textId="056CFA63" w:rsidR="00274D3A" w:rsidRPr="00A81EFB" w:rsidRDefault="00950933" w:rsidP="00BE0548">
      <w:pPr>
        <w:pStyle w:val="Normaallaadveeb"/>
        <w:shd w:val="clear" w:color="auto" w:fill="FFFFFF"/>
        <w:spacing w:after="0" w:line="240" w:lineRule="auto"/>
        <w:jc w:val="both"/>
        <w:rPr>
          <w:b/>
          <w:bCs/>
          <w:color w:val="202020"/>
        </w:rPr>
      </w:pPr>
      <w:r w:rsidRPr="00A81EFB">
        <w:rPr>
          <w:b/>
          <w:bCs/>
          <w:color w:val="202020"/>
        </w:rPr>
        <w:t>„</w:t>
      </w:r>
      <w:r w:rsidR="00274D3A" w:rsidRPr="00A81EFB">
        <w:rPr>
          <w:b/>
          <w:bCs/>
          <w:color w:val="202020"/>
        </w:rPr>
        <w:t>§ 34</w:t>
      </w:r>
      <w:r w:rsidR="00274D3A" w:rsidRPr="00A81EFB">
        <w:rPr>
          <w:b/>
          <w:bCs/>
          <w:color w:val="202020"/>
          <w:vertAlign w:val="superscript"/>
        </w:rPr>
        <w:t>1</w:t>
      </w:r>
      <w:r w:rsidR="00274D3A" w:rsidRPr="00A81EFB">
        <w:rPr>
          <w:b/>
          <w:bCs/>
          <w:color w:val="202020"/>
        </w:rPr>
        <w:t>. Riigihaldusülesandeid täitvate laevade andmekogu</w:t>
      </w:r>
    </w:p>
    <w:p w14:paraId="4A726043" w14:textId="77777777" w:rsidR="00274D3A" w:rsidRPr="00A81EFB" w:rsidRDefault="00274D3A" w:rsidP="00BE0548">
      <w:pPr>
        <w:pStyle w:val="Normaallaadveeb"/>
        <w:shd w:val="clear" w:color="auto" w:fill="FFFFFF"/>
        <w:spacing w:after="0" w:line="240" w:lineRule="auto"/>
        <w:jc w:val="both"/>
        <w:rPr>
          <w:color w:val="202020"/>
        </w:rPr>
      </w:pPr>
    </w:p>
    <w:p w14:paraId="1B4686C7" w14:textId="65B3AB97" w:rsidR="00950933" w:rsidRPr="00A81EFB" w:rsidRDefault="0015277C" w:rsidP="00BE0548">
      <w:pPr>
        <w:pStyle w:val="Normaallaadveeb"/>
        <w:shd w:val="clear" w:color="auto" w:fill="FFFFFF"/>
        <w:spacing w:after="0" w:line="240" w:lineRule="auto"/>
        <w:jc w:val="both"/>
        <w:rPr>
          <w:color w:val="202020"/>
        </w:rPr>
      </w:pPr>
      <w:r w:rsidRPr="0095507B">
        <w:rPr>
          <w:color w:val="202020"/>
        </w:rPr>
        <w:t>Riigihaldusülesandeid täitvate laevade andmekogusse kantakse andmed riigile kuuluvate laevade, mis on ette nähtu</w:t>
      </w:r>
      <w:r w:rsidR="00146432" w:rsidRPr="0095507B">
        <w:rPr>
          <w:color w:val="202020"/>
        </w:rPr>
        <w:t xml:space="preserve">d </w:t>
      </w:r>
      <w:r w:rsidR="0095507B" w:rsidRPr="0095507B">
        <w:rPr>
          <w:color w:val="202020"/>
        </w:rPr>
        <w:t>riigi</w:t>
      </w:r>
      <w:r w:rsidRPr="0095507B">
        <w:rPr>
          <w:color w:val="202020"/>
        </w:rPr>
        <w:t xml:space="preserve">haldusülesannete täitmiseks, </w:t>
      </w:r>
      <w:r w:rsidR="00DA43D9">
        <w:rPr>
          <w:color w:val="202020"/>
        </w:rPr>
        <w:t>ning</w:t>
      </w:r>
      <w:r w:rsidRPr="0095507B">
        <w:rPr>
          <w:color w:val="202020"/>
        </w:rPr>
        <w:t xml:space="preserve"> riigivara valitseja</w:t>
      </w:r>
      <w:r w:rsidR="0095507B" w:rsidRPr="0095507B">
        <w:rPr>
          <w:color w:val="202020"/>
        </w:rPr>
        <w:t xml:space="preserve"> ja volitatud asutuse </w:t>
      </w:r>
      <w:r w:rsidRPr="0095507B">
        <w:rPr>
          <w:color w:val="202020"/>
        </w:rPr>
        <w:t>kohta.</w:t>
      </w:r>
      <w:r w:rsidR="00950933" w:rsidRPr="0095507B">
        <w:rPr>
          <w:color w:val="202020"/>
        </w:rPr>
        <w:t>“</w:t>
      </w:r>
      <w:r w:rsidR="002A4CC3" w:rsidRPr="0095507B">
        <w:rPr>
          <w:color w:val="202020"/>
        </w:rPr>
        <w:t>.</w:t>
      </w:r>
    </w:p>
    <w:p w14:paraId="415C9455" w14:textId="77777777" w:rsidR="00D63107" w:rsidRPr="00A81EFB" w:rsidRDefault="00D63107" w:rsidP="00BE0548">
      <w:pPr>
        <w:spacing w:after="0" w:line="240" w:lineRule="auto"/>
        <w:contextualSpacing/>
        <w:jc w:val="both"/>
        <w:rPr>
          <w:rFonts w:ascii="Times New Roman" w:hAnsi="Times New Roman" w:cs="Times New Roman"/>
          <w:b/>
          <w:bCs/>
          <w:sz w:val="24"/>
          <w:szCs w:val="24"/>
        </w:rPr>
      </w:pPr>
    </w:p>
    <w:p w14:paraId="0D5B0DA2" w14:textId="77777777" w:rsidR="007257B2" w:rsidRPr="00A81EFB"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135FBA77" w14:textId="5951DD03" w:rsidR="00E018BD" w:rsidRPr="00A81EFB" w:rsidRDefault="00D74A68"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A81EFB">
        <w:rPr>
          <w:rFonts w:ascii="Times New Roman" w:eastAsia="Times New Roman" w:hAnsi="Times New Roman" w:cs="Times New Roman"/>
          <w:sz w:val="24"/>
          <w:szCs w:val="24"/>
        </w:rPr>
        <w:t xml:space="preserve">Lauri </w:t>
      </w:r>
      <w:proofErr w:type="spellStart"/>
      <w:r w:rsidRPr="00A81EFB">
        <w:rPr>
          <w:rFonts w:ascii="Times New Roman" w:eastAsia="Times New Roman" w:hAnsi="Times New Roman" w:cs="Times New Roman"/>
          <w:sz w:val="24"/>
          <w:szCs w:val="24"/>
        </w:rPr>
        <w:t>Hussar</w:t>
      </w:r>
      <w:proofErr w:type="spellEnd"/>
    </w:p>
    <w:p w14:paraId="29640AC5" w14:textId="15770DF9" w:rsidR="007257B2" w:rsidRPr="00E82000"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A81EFB">
        <w:rPr>
          <w:rFonts w:ascii="Times New Roman" w:eastAsia="Times New Roman" w:hAnsi="Times New Roman" w:cs="Times New Roman"/>
          <w:sz w:val="24"/>
          <w:szCs w:val="24"/>
        </w:rPr>
        <w:t>Riigikogu esimees</w:t>
      </w:r>
    </w:p>
    <w:p w14:paraId="7DFDE12F" w14:textId="77777777" w:rsidR="007257B2" w:rsidRPr="00E82000"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0FB4BC11" w14:textId="5F298132" w:rsidR="007257B2" w:rsidRPr="00E82000"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82000">
        <w:rPr>
          <w:rFonts w:ascii="Times New Roman" w:eastAsia="Times New Roman" w:hAnsi="Times New Roman" w:cs="Times New Roman"/>
          <w:sz w:val="24"/>
          <w:szCs w:val="24"/>
        </w:rPr>
        <w:t>Tallinn „....“ ...................... 202</w:t>
      </w:r>
      <w:r w:rsidR="00D74A68">
        <w:rPr>
          <w:rFonts w:ascii="Times New Roman" w:eastAsia="Times New Roman" w:hAnsi="Times New Roman" w:cs="Times New Roman"/>
          <w:sz w:val="24"/>
          <w:szCs w:val="24"/>
        </w:rPr>
        <w:t>4</w:t>
      </w:r>
      <w:r w:rsidRPr="00E82000">
        <w:rPr>
          <w:rFonts w:ascii="Times New Roman" w:eastAsia="Times New Roman" w:hAnsi="Times New Roman" w:cs="Times New Roman"/>
          <w:sz w:val="24"/>
          <w:szCs w:val="24"/>
        </w:rPr>
        <w:t>. a.</w:t>
      </w:r>
    </w:p>
    <w:p w14:paraId="239F928C" w14:textId="77777777" w:rsidR="007257B2" w:rsidRPr="00E82000"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3BC5CB71" w14:textId="77777777" w:rsidR="007257B2" w:rsidRPr="00E82000"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82000">
        <w:rPr>
          <w:rFonts w:ascii="Times New Roman" w:eastAsia="Times New Roman" w:hAnsi="Times New Roman" w:cs="Times New Roman"/>
          <w:sz w:val="24"/>
          <w:szCs w:val="24"/>
        </w:rPr>
        <w:t>_________________________________________________________________________</w:t>
      </w:r>
    </w:p>
    <w:p w14:paraId="2E1A8BF0" w14:textId="77777777" w:rsidR="007257B2" w:rsidRPr="00E82000" w:rsidRDefault="007257B2" w:rsidP="00BE0548">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4B774084" w14:textId="15D7C50D" w:rsidR="007257B2" w:rsidRPr="00E82000" w:rsidRDefault="007257B2" w:rsidP="00BE0548">
      <w:pPr>
        <w:shd w:val="clear" w:color="auto" w:fill="FFFFFF"/>
        <w:spacing w:after="0" w:line="240" w:lineRule="auto"/>
        <w:contextualSpacing/>
        <w:jc w:val="both"/>
        <w:outlineLvl w:val="2"/>
        <w:rPr>
          <w:rFonts w:ascii="Calibri" w:eastAsia="Times New Roman" w:hAnsi="Calibri" w:cs="Calibri"/>
          <w:sz w:val="24"/>
          <w:szCs w:val="24"/>
        </w:rPr>
      </w:pPr>
      <w:r w:rsidRPr="00E82000">
        <w:rPr>
          <w:rFonts w:ascii="Times New Roman" w:eastAsia="Times New Roman" w:hAnsi="Times New Roman" w:cs="Times New Roman"/>
          <w:sz w:val="24"/>
          <w:szCs w:val="24"/>
        </w:rPr>
        <w:t>Algatab Vabariigi Valitsus „....“ ...................... 202</w:t>
      </w:r>
      <w:r w:rsidR="00D74A68">
        <w:rPr>
          <w:rFonts w:ascii="Times New Roman" w:eastAsia="Times New Roman" w:hAnsi="Times New Roman" w:cs="Times New Roman"/>
          <w:sz w:val="24"/>
          <w:szCs w:val="24"/>
        </w:rPr>
        <w:t>4</w:t>
      </w:r>
      <w:r w:rsidRPr="00E82000">
        <w:rPr>
          <w:rFonts w:ascii="Times New Roman" w:eastAsia="Times New Roman" w:hAnsi="Times New Roman" w:cs="Times New Roman"/>
          <w:sz w:val="24"/>
          <w:szCs w:val="24"/>
        </w:rPr>
        <w:t>. a.</w:t>
      </w:r>
    </w:p>
    <w:p w14:paraId="383F0EFE" w14:textId="41532A64" w:rsidR="00724D8E" w:rsidRDefault="00724D8E" w:rsidP="00BE0548">
      <w:pPr>
        <w:spacing w:after="0" w:line="240" w:lineRule="auto"/>
        <w:contextualSpacing/>
        <w:jc w:val="both"/>
      </w:pPr>
    </w:p>
    <w:p w14:paraId="5E41AA89" w14:textId="321FDCF9" w:rsidR="007004A0" w:rsidRPr="00332F7A" w:rsidRDefault="007004A0" w:rsidP="00BE0548">
      <w:pPr>
        <w:spacing w:after="0" w:line="240" w:lineRule="auto"/>
        <w:contextualSpacing/>
        <w:jc w:val="both"/>
        <w:rPr>
          <w:rFonts w:ascii="Arial" w:eastAsia="Times New Roman" w:hAnsi="Arial" w:cs="Arial"/>
          <w:b/>
          <w:bCs/>
          <w:color w:val="000000"/>
          <w:sz w:val="21"/>
          <w:szCs w:val="21"/>
          <w:bdr w:val="none" w:sz="0" w:space="0" w:color="auto" w:frame="1"/>
          <w:lang w:eastAsia="et-EE"/>
        </w:rPr>
      </w:pPr>
    </w:p>
    <w:sectPr w:rsidR="007004A0" w:rsidRPr="00332F7A" w:rsidSect="00D74A68">
      <w:footerReference w:type="default" r:id="rId12"/>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03-21T13:49:00Z" w:initials="KV">
    <w:p w14:paraId="2D9CCA5D" w14:textId="77777777" w:rsidR="00341456" w:rsidRDefault="00341456" w:rsidP="00433CDC">
      <w:pPr>
        <w:pStyle w:val="Kommentaaritekst"/>
      </w:pPr>
      <w:r>
        <w:rPr>
          <w:rStyle w:val="Kommentaariviide"/>
        </w:rPr>
        <w:annotationRef/>
      </w:r>
      <w:r>
        <w:t>Kuivõrd kehtivas MSOS §-s 2 esitatud terminid kursiivis, siis palume ka lisatavad terminid esitada kursiivis.</w:t>
      </w:r>
    </w:p>
  </w:comment>
  <w:comment w:id="3" w:author="Kärt Voor" w:date="2024-03-21T13:55:00Z" w:initials="KV">
    <w:p w14:paraId="0F9E8122" w14:textId="77777777" w:rsidR="00341456" w:rsidRDefault="00341456" w:rsidP="00BE552E">
      <w:pPr>
        <w:pStyle w:val="Kommentaaritekst"/>
      </w:pPr>
      <w:r>
        <w:rPr>
          <w:rStyle w:val="Kommentaariviide"/>
        </w:rPr>
        <w:annotationRef/>
      </w:r>
      <w:r>
        <w:t>Tegevusluba on nimetatud § 7 sissejuhatavas lauseosas, viidatud punktides "tegevusluba" ei nimetada ja seetõttu lisatud normi täiendus.</w:t>
      </w:r>
    </w:p>
  </w:comment>
  <w:comment w:id="9" w:author="Kärt Voor" w:date="2024-03-27T14:54:00Z" w:initials="KV">
    <w:p w14:paraId="114BCFA8" w14:textId="77777777" w:rsidR="00D71C2E" w:rsidRDefault="00D71C2E" w:rsidP="00743862">
      <w:pPr>
        <w:pStyle w:val="Kommentaaritekst"/>
      </w:pPr>
      <w:r>
        <w:rPr>
          <w:rStyle w:val="Kommentaariviide"/>
        </w:rPr>
        <w:annotationRef/>
      </w:r>
      <w:r>
        <w:t>Viide tuleb esitada võimalikult täpselt - nt artikli täpsusega. Seetõttu palume viidata konkreetsele rakendusmääruse normile. Kuigi HÕNTE § 28 lg 6 sätestab, et otsest viidet direktiivi sättele välditakse (lubatud on viited ainult direktiivi tehnilistele sätetele), siis EL määruse sättele viitamine on võimalik (ka siin tegemist rakendusmäärusega).</w:t>
      </w:r>
    </w:p>
  </w:comment>
  <w:comment w:id="11" w:author="Kärt Voor" w:date="2024-03-27T15:05:00Z" w:initials="KV">
    <w:p w14:paraId="5B468A45" w14:textId="77777777" w:rsidR="00083432" w:rsidRDefault="00083432" w:rsidP="00EF36F1">
      <w:pPr>
        <w:pStyle w:val="Kommentaaritekst"/>
      </w:pPr>
      <w:r>
        <w:rPr>
          <w:rStyle w:val="Kommentaariviide"/>
        </w:rPr>
        <w:annotationRef/>
      </w:r>
      <w:r>
        <w:t xml:space="preserve">Juhime tähelepanu, et kehtiva § 13 lg 1 p-s 2 kasutatakse terminit "dokiülevaatus" neljal korral. Muudatusega kasutatakse nimetatud terminit üks kord. Ei ole selge, mis on dokiülevaatus ja mis on ülevaatus. Palume samade mõistete tähistamiseks kasutada sama terminit ja EN muuta. Ka § 13 lg 4 p-s 5 kasutatakse kehtivas seaduses "dokiülevaatus", EN-s aga ülevaatus. Seega peaks olema sama muudatus tehtud ka § 13 lg-s 5, milles on ka termin "dokiülevaatus". </w:t>
      </w:r>
    </w:p>
  </w:comment>
  <w:comment w:id="13" w:author="Kärt Voor" w:date="2024-03-27T15:21:00Z" w:initials="KV">
    <w:p w14:paraId="7C5F13DD" w14:textId="77777777" w:rsidR="00725A71" w:rsidRDefault="00CE3BF3" w:rsidP="00AD14A0">
      <w:pPr>
        <w:pStyle w:val="Kommentaaritekst"/>
      </w:pPr>
      <w:r>
        <w:rPr>
          <w:rStyle w:val="Kommentaariviide"/>
        </w:rPr>
        <w:annotationRef/>
      </w:r>
      <w:r w:rsidR="00725A71">
        <w:t xml:space="preserve">Palume SK-s selgitada, mis ühinguga on tegemist ja kuidas on võimalik selle ühingu eeskirju ja norme leida. Juhime tähelepanu, et täitmiseks on kohustuslikud kehtivad õigusaktid (menetletud ja avaldatud vastavalt nõuetele, kõigil on ligipääs jne) ning sellest tõusetub küsimus, kuidas saab ühing sätestada norme, mis kohustavad ülevaatust tegema. Juhul kui kõnealuse ühingu ülesanded ning tema õigused ja kohustused tulenevad nt rahvusvahelisest õigusest (või nt MSOS § 12 lg 3(1) alusel kehtestatud rakendusaktist), siis esitada EN-s ka nt konventsiooni asjakohased normid. Vt nt EN § 1 p-i 6 (MSOS § 13 lg 2(3) p 1) (IMO resolutsioonid). </w:t>
      </w:r>
    </w:p>
  </w:comment>
  <w:comment w:id="12" w:author="Kärt Voor" w:date="2024-03-27T15:09:00Z" w:initials="KV">
    <w:p w14:paraId="057EE4B0" w14:textId="3AA89B2D" w:rsidR="00083432" w:rsidRDefault="00083432" w:rsidP="0035605F">
      <w:pPr>
        <w:pStyle w:val="Kommentaaritekst"/>
      </w:pPr>
      <w:r>
        <w:rPr>
          <w:rStyle w:val="Kommentaariviide"/>
        </w:rPr>
        <w:annotationRef/>
      </w:r>
      <w:r>
        <w:t xml:space="preserve">Kuigi ka kehtiva § 13 lg 1 p-s 2 on lisasäte, siis HÕNTE § 25 lg 2 kohaselt ei kavandata loetelu punkti lisasätteid. Seega tuleb EN muuta ja lisasäte sõnastada nii, et ta sobituks loetelu esimese poole juurde või näha lisasätte tarbeks ette uus lõige. </w:t>
      </w:r>
    </w:p>
  </w:comment>
  <w:comment w:id="15" w:author="Kärt Voor" w:date="2024-03-27T15:26:00Z" w:initials="KV">
    <w:p w14:paraId="33694297" w14:textId="77777777" w:rsidR="00375235" w:rsidRDefault="000357DB">
      <w:pPr>
        <w:pStyle w:val="Kommentaaritekst"/>
      </w:pPr>
      <w:r>
        <w:rPr>
          <w:rStyle w:val="Kommentaariviide"/>
        </w:rPr>
        <w:annotationRef/>
      </w:r>
      <w:r w:rsidR="00375235">
        <w:t xml:space="preserve">Palume SK-s selgitada, mis need menetlusnõuded sisuliselt ja õiguslikult on. Eespool oleme toonud välja, et täitmiseks kohustuslikud on kehtivad õigusaktid. Selle normi puhul tuleb ära näidata ka seos õigusaktiga. Kui seda seost ei ole, siis ei saa ka sellised menetlusnõuded kohustuslikud olla. Vt palun MSOS  § 2 p 12: </w:t>
      </w:r>
    </w:p>
    <w:p w14:paraId="682C5ED0" w14:textId="77777777" w:rsidR="00375235" w:rsidRDefault="00375235">
      <w:pPr>
        <w:pStyle w:val="Kommentaaritekst"/>
      </w:pPr>
    </w:p>
    <w:p w14:paraId="093E481A" w14:textId="77777777" w:rsidR="00375235" w:rsidRDefault="00375235">
      <w:pPr>
        <w:pStyle w:val="Kommentaaritekst"/>
      </w:pPr>
      <w:r>
        <w:rPr>
          <w:color w:val="202020"/>
          <w:highlight w:val="white"/>
        </w:rPr>
        <w:t>12) </w:t>
      </w:r>
      <w:r>
        <w:rPr>
          <w:i/>
          <w:iCs/>
          <w:color w:val="202020"/>
          <w:highlight w:val="white"/>
        </w:rPr>
        <w:t>volitatud klassifikatsiooniühing</w:t>
      </w:r>
      <w:r>
        <w:rPr>
          <w:color w:val="202020"/>
          <w:highlight w:val="white"/>
        </w:rPr>
        <w:t> – juriidiline isik, kellega Transpordiamet on Eesti riigilippu kandvale laevale ja reederile seaduses nimetatud dokumendi väljastamiseks ning nende suhtes toimingu tegemiseks seaduses sätestatud volituste ulatuses sõlminud halduslepingu ja kes juhindub oma tegevuses Eestis kehtivatest õigusaktidest, rahvusvahelistest konventsioonidest ja enda kehtestatud reeglitest;</w:t>
      </w:r>
      <w:r>
        <w:t xml:space="preserve"> </w:t>
      </w:r>
    </w:p>
    <w:p w14:paraId="3560CE8F" w14:textId="77777777" w:rsidR="00375235" w:rsidRDefault="00375235">
      <w:pPr>
        <w:pStyle w:val="Kommentaaritekst"/>
      </w:pPr>
    </w:p>
    <w:p w14:paraId="5DE117DE" w14:textId="77777777" w:rsidR="00375235" w:rsidRDefault="00375235">
      <w:pPr>
        <w:pStyle w:val="Kommentaaritekst"/>
      </w:pPr>
      <w:r>
        <w:t xml:space="preserve">Ehk siis kehtestab see ühing reegleid, aga mitte menetlusnõudeid. </w:t>
      </w:r>
    </w:p>
    <w:p w14:paraId="1F5D8A46" w14:textId="77777777" w:rsidR="00375235" w:rsidRDefault="00375235">
      <w:pPr>
        <w:pStyle w:val="Kommentaaritekst"/>
      </w:pPr>
    </w:p>
    <w:p w14:paraId="628E651C" w14:textId="77777777" w:rsidR="00375235" w:rsidRDefault="00375235">
      <w:pPr>
        <w:pStyle w:val="Kommentaaritekst"/>
      </w:pPr>
      <w:r>
        <w:t>Palume eelpool kirjapandut EN sõnastamisel arvestada ning EN muuta.</w:t>
      </w:r>
    </w:p>
    <w:p w14:paraId="31EDB039" w14:textId="77777777" w:rsidR="00375235" w:rsidRDefault="00375235" w:rsidP="00F86837">
      <w:pPr>
        <w:pStyle w:val="Kommentaaritekst"/>
      </w:pPr>
    </w:p>
  </w:comment>
  <w:comment w:id="16" w:author="Kärt Voor" w:date="2024-03-27T15:27:00Z" w:initials="KV">
    <w:p w14:paraId="574C2A60" w14:textId="5AB77076" w:rsidR="000357DB" w:rsidRDefault="000357DB" w:rsidP="00072EA9">
      <w:pPr>
        <w:pStyle w:val="Kommentaaritekst"/>
      </w:pPr>
      <w:r>
        <w:rPr>
          <w:rStyle w:val="Kommentaariviide"/>
        </w:rPr>
        <w:annotationRef/>
      </w:r>
      <w:r>
        <w:t>Kas siin hõlmatud nii reisilaev kui ka kaubalaev? See peab normist selguma. Palume EN täiendada.</w:t>
      </w:r>
    </w:p>
  </w:comment>
  <w:comment w:id="17" w:author="Kärt Voor" w:date="2024-03-27T15:40:00Z" w:initials="KV">
    <w:p w14:paraId="75742AA0" w14:textId="77777777" w:rsidR="0061541F" w:rsidRDefault="008B6882" w:rsidP="007E4158">
      <w:pPr>
        <w:pStyle w:val="Kommentaaritekst"/>
      </w:pPr>
      <w:r>
        <w:rPr>
          <w:rStyle w:val="Kommentaariviide"/>
        </w:rPr>
        <w:annotationRef/>
      </w:r>
      <w:r w:rsidR="0061541F">
        <w:t>Palume SK täiendada ja selle normi selgitustes välja tuua, kes ülevaatust läbi viib. Hetkel ei ole selge, kes on see, kes oma tegevuse Transpordiametiga kooskõlastama peab. SK markeerib, et kauba- või kalalaeva ülevaatuse asendamine vajab TRAM nõusolekut. Seega sama tegevus, aga erinev terminikasutus. Kui sisuliselt on õige kasutada "nõusolek", siis tuleb seda teha nii EN-s kui ka SK-s. Palume ka EN parandada.</w:t>
      </w:r>
    </w:p>
  </w:comment>
  <w:comment w:id="19" w:author="Kärt Voor" w:date="2024-03-27T15:42:00Z" w:initials="KV">
    <w:p w14:paraId="37B1567F" w14:textId="62745AF2" w:rsidR="0076315C" w:rsidRDefault="0076315C" w:rsidP="009C2D3F">
      <w:pPr>
        <w:pStyle w:val="Kommentaaritekst"/>
      </w:pPr>
      <w:r>
        <w:rPr>
          <w:rStyle w:val="Kommentaariviide"/>
        </w:rPr>
        <w:annotationRef/>
      </w:r>
      <w:r>
        <w:t>Sama märkus, mis EN § 1 p-s 6 esitatud MSOS § 3 lg 2(3) p-i 2 juures.</w:t>
      </w:r>
    </w:p>
  </w:comment>
  <w:comment w:id="20" w:author="Kärt Voor" w:date="2024-03-27T15:41:00Z" w:initials="KV">
    <w:p w14:paraId="355ED0FD" w14:textId="77777777" w:rsidR="0061541F" w:rsidRDefault="008B6882" w:rsidP="00F25646">
      <w:pPr>
        <w:pStyle w:val="Kommentaaritekst"/>
      </w:pPr>
      <w:r>
        <w:rPr>
          <w:rStyle w:val="Kommentaariviide"/>
        </w:rPr>
        <w:annotationRef/>
      </w:r>
      <w:r w:rsidR="0061541F">
        <w:t>SK-s märgitud "nõusolek" - peab olema sama terminikasutus ning kasutada tuleb terminit, mis on sisuliselt õige. Tekib küsimus, mis on selle kooskõlastamise sisu - kui sisuliselt on tegemist nõusolekuga, siis tuleb nii märkida. Kui sisuliselt aga tegemist loa andmisega, siis tuleb seda märkida. Palume EN täpsustada.</w:t>
      </w:r>
    </w:p>
  </w:comment>
  <w:comment w:id="22" w:author="Kärt Voor" w:date="2024-03-30T12:45:00Z" w:initials="KV">
    <w:p w14:paraId="11CC1E89" w14:textId="5287423A" w:rsidR="00D72EE7" w:rsidRDefault="00D72EE7" w:rsidP="00CB6823">
      <w:pPr>
        <w:pStyle w:val="Kommentaaritekst"/>
      </w:pPr>
      <w:r>
        <w:rPr>
          <w:rStyle w:val="Kommentaariviide"/>
        </w:rPr>
        <w:annotationRef/>
      </w:r>
      <w:r>
        <w:t>Koma peab olema ka paksus kirjas ning koma ja sõna vahel peab olema tühik.</w:t>
      </w:r>
    </w:p>
  </w:comment>
  <w:comment w:id="21" w:author="Kärt Voor" w:date="2024-03-30T12:49:00Z" w:initials="KV">
    <w:p w14:paraId="2D61E5A1" w14:textId="77777777" w:rsidR="00D72EE7" w:rsidRDefault="00D72EE7" w:rsidP="000D7F22">
      <w:pPr>
        <w:pStyle w:val="Kommentaaritekst"/>
      </w:pPr>
      <w:r>
        <w:rPr>
          <w:rStyle w:val="Kommentaariviide"/>
        </w:rPr>
        <w:annotationRef/>
      </w:r>
      <w:r>
        <w:t>Juhime tähelepanu, et sellisel juhul on pealkirjas selline järjekord: tunnistuse kehtetuks tunnistamine, kehtivuse peatamine ning kehtivuse kaotamine. Normis olevad lõiked peavad lähtuma pealkirjast ning seetõttu ei saa sellise pealkirja puhul täiendada §-i 18 lg-tega 3 ja 4, vaid peab täiendama kas lg-tega 1(1) ja 1(2) või muutma normi pealkirja nii, et esimesena on tunnistuse kehtetuks tunnistamine, teisena kehtivuse kaotamine ning kolmanda kehtivuse peatamine. Palume EN muuta.</w:t>
      </w:r>
    </w:p>
  </w:comment>
  <w:comment w:id="25" w:author="Kärt Voor" w:date="2024-03-30T12:51:00Z" w:initials="KV">
    <w:p w14:paraId="61359E7C" w14:textId="77777777" w:rsidR="006669E2" w:rsidRDefault="006669E2" w:rsidP="00A01DE6">
      <w:pPr>
        <w:pStyle w:val="Kommentaaritekst"/>
      </w:pPr>
      <w:r>
        <w:rPr>
          <w:rStyle w:val="Kommentaariviide"/>
        </w:rPr>
        <w:annotationRef/>
      </w:r>
      <w:r>
        <w:t>Tava ei saa olla sätestatud, sest tava ei ole kirja pandud, vaid see on praktikas kujunenud. Seetõttu tuleb seda lauset muuta.</w:t>
      </w:r>
    </w:p>
  </w:comment>
  <w:comment w:id="26" w:author="Kärt Voor" w:date="2024-03-30T12:53:00Z" w:initials="KV">
    <w:p w14:paraId="42DD023E" w14:textId="77777777" w:rsidR="001731F7" w:rsidRDefault="006669E2" w:rsidP="00DB76C3">
      <w:pPr>
        <w:pStyle w:val="Kommentaaritekst"/>
      </w:pPr>
      <w:r>
        <w:rPr>
          <w:rStyle w:val="Kommentaariviide"/>
        </w:rPr>
        <w:annotationRef/>
      </w:r>
      <w:r w:rsidR="001731F7">
        <w:t>Palume SK-s avada, mida sisuliselt ja õiguslikult tähendab "tunnistuse taastamine" ning millise menetluse raames tunnistuse taastamine toimub (kas tuleb esitada taotlus, kes taotluse esitab; kes ja kuidas tõendab, kas tunnistuse peatamise alus on kõrvaldatud või ära langenud).</w:t>
      </w:r>
    </w:p>
  </w:comment>
  <w:comment w:id="28" w:author="Kärt Voor" w:date="2024-03-30T12:55:00Z" w:initials="KV">
    <w:p w14:paraId="3716B2E2" w14:textId="47E9D244" w:rsidR="001731F7" w:rsidRDefault="001731F7" w:rsidP="007766D6">
      <w:pPr>
        <w:pStyle w:val="Kommentaaritekst"/>
      </w:pPr>
      <w:r>
        <w:rPr>
          <w:rStyle w:val="Kommentaariviide"/>
        </w:rPr>
        <w:annotationRef/>
      </w:r>
      <w:r>
        <w:t>Kuivõrd loetelu punkti ei kavandata lisasätteid, siis tuleb see lause viia eraldi lõikeks. Palume EN muuta.</w:t>
      </w:r>
    </w:p>
  </w:comment>
  <w:comment w:id="33" w:author="Kärt Voor" w:date="2024-03-30T13:27:00Z" w:initials="KV">
    <w:p w14:paraId="1150F082" w14:textId="77777777" w:rsidR="00375235" w:rsidRDefault="000B2593">
      <w:pPr>
        <w:pStyle w:val="Kommentaaritekst"/>
      </w:pPr>
      <w:r>
        <w:rPr>
          <w:rStyle w:val="Kommentaariviide"/>
        </w:rPr>
        <w:annotationRef/>
      </w:r>
      <w:r w:rsidR="00375235">
        <w:t xml:space="preserve">SK kohaselt kohaldatakse seda normi välisriigi meremeestele. See normist ei nähtu ja seetõttu tuleb normi täiendada. Lisaks: "kvalifikatsiooniaste" on MSOS-s kasutusel laevaliikluse korraldamise süsteemi operaatori ja vanemoperaatori (MSOS § 50 lg 4(1)) ning lootside (MSOS § 58 ja § 58(1)) puhul. </w:t>
      </w:r>
    </w:p>
    <w:p w14:paraId="69277195" w14:textId="77777777" w:rsidR="00375235" w:rsidRDefault="00375235">
      <w:pPr>
        <w:pStyle w:val="Kommentaaritekst"/>
      </w:pPr>
    </w:p>
    <w:p w14:paraId="3F0007CE" w14:textId="77777777" w:rsidR="00375235" w:rsidRDefault="00375235" w:rsidP="00E41C0E">
      <w:pPr>
        <w:pStyle w:val="Kommentaaritekst"/>
      </w:pPr>
      <w:r>
        <w:t>Palume termin "kvalifikatsiooniaste" üle vaadata ja kasutada nt "järgmise kutsekvalifikatsiooni vastava taseme" või "kõrgema kutsekvalifikatsiooni" vms MSOS juba kasutusel olevat terminit.</w:t>
      </w:r>
    </w:p>
  </w:comment>
  <w:comment w:id="34" w:author="Kärt Voor" w:date="2024-04-01T11:03:00Z" w:initials="KV">
    <w:p w14:paraId="09E0847B" w14:textId="77777777" w:rsidR="00516144" w:rsidRDefault="00516144" w:rsidP="00D743B5">
      <w:pPr>
        <w:pStyle w:val="Kommentaaritekst"/>
      </w:pPr>
      <w:r>
        <w:rPr>
          <w:rStyle w:val="Kommentaariviide"/>
        </w:rPr>
        <w:annotationRef/>
      </w:r>
      <w:r>
        <w:t xml:space="preserve">Palume EN täpsustada, et selguks mida taotleja taotleb - kas meresõidudiplomit või kutsetunnistust? See peab normist selguma, nt nii: "… siis tuleb meresõidudiplomi või kutsetunnistuse taotlejal…". Kui on aga silmas peetud selle paragrahvi lg-s 6 loetletud tunnistusi, siis tuleb esitada viide lg-le 6. </w:t>
      </w:r>
    </w:p>
  </w:comment>
  <w:comment w:id="39" w:author="Kärt Voor" w:date="2024-04-01T11:22:00Z" w:initials="KV">
    <w:p w14:paraId="16A1F357" w14:textId="77777777" w:rsidR="002B6C22" w:rsidRDefault="002B6C22" w:rsidP="00EB3F63">
      <w:pPr>
        <w:pStyle w:val="Kommentaaritekst"/>
      </w:pPr>
      <w:r>
        <w:rPr>
          <w:rStyle w:val="Kommentaariviide"/>
        </w:rPr>
        <w:annotationRef/>
      </w:r>
      <w:r>
        <w:t xml:space="preserve">Palume kasutada siin sidesõna "ja" või "või", et normist selguks, kas p-des 1 ja 2 sätestatud asjaolud peavad õigusliku tagajärje saabumiseks esinema korraga või peab esinema üks neist. </w:t>
      </w:r>
    </w:p>
  </w:comment>
  <w:comment w:id="51" w:author="Kärt Voor" w:date="2024-04-01T11:55:00Z" w:initials="KV">
    <w:p w14:paraId="347C0EF0" w14:textId="77777777" w:rsidR="00517DC5" w:rsidRDefault="00AA496D" w:rsidP="008A5C09">
      <w:pPr>
        <w:pStyle w:val="Kommentaaritekst"/>
      </w:pPr>
      <w:r>
        <w:rPr>
          <w:rStyle w:val="Kommentaariviide"/>
        </w:rPr>
        <w:annotationRef/>
      </w:r>
      <w:r w:rsidR="00517DC5">
        <w:t>Kehtiv rakendusakt (mida EN menetluse raames täiendatakse uue alusega preambulis) ei kasuta "punkerdaja", vaid "punkrilaev". Seetõttu tuleb ka rakendusakti terminikasutus üle vaadata ja täpsustada. Oluline on, et EN ja rakendusakt oleksid kooskõlas ning oleks sisuliselt selge, kas kohustused on punkerdajal või punkrilaeval ning kas nõudeid peab täima punkerdaja või punkrilaev.</w:t>
      </w:r>
    </w:p>
  </w:comment>
  <w:comment w:id="62" w:author="Kärt Voor" w:date="2024-04-01T14:26:00Z" w:initials="KV">
    <w:p w14:paraId="034E458A" w14:textId="4123DF1D" w:rsidR="00234B68" w:rsidRDefault="006C263F" w:rsidP="00AB7FC9">
      <w:pPr>
        <w:pStyle w:val="Kommentaaritekst"/>
      </w:pPr>
      <w:r>
        <w:rPr>
          <w:rStyle w:val="Kommentaariviide"/>
        </w:rPr>
        <w:annotationRef/>
      </w:r>
      <w:r w:rsidR="00234B68">
        <w:t>SK-s on märgitud, et "Eelnõu § 1 punktiga 27 muudetakse seaduse 10(1). peatüki pealkirja selliselt, et peatükk ei reguleeriks edaspidi ainult merereostuse vältimist konventsionaalsete laevade poolt, vaid ka reostuse vältimist laevatatavatel sisevetel muude veesõidukite poolt. MSOSi reguleerimisalasse kuuluvad ka laevatatavad siseveed." Sellest selgitusest nähtub, et vajalik on ka reostuse vältimine laevatatavatel sisevetel. Piiriveekogu on VeeS § 36 lg 4 kohaselt veekogu, mida mööda kulgeb riigipiir. VeeS § 4 kohaselt on siseveekogu veekogu, mida ei läbi riigipiir. Jääb ebaselgeks, miks on reostusest teavitamine ette nähtud merealal ja piiriveekogul, aga mitte siseveekogul. Palume seda kas SK-s selgitada või EN täiendada.</w:t>
      </w:r>
    </w:p>
  </w:comment>
  <w:comment w:id="66" w:author="Kärt Voor" w:date="2024-04-01T14:41:00Z" w:initials="KV">
    <w:p w14:paraId="197F2CD9" w14:textId="77777777" w:rsidR="00920EC9" w:rsidRDefault="00920EC9" w:rsidP="000E2AFB">
      <w:pPr>
        <w:pStyle w:val="Kommentaaritekst"/>
      </w:pPr>
      <w:r>
        <w:rPr>
          <w:rStyle w:val="Kommentaariviide"/>
        </w:rPr>
        <w:annotationRef/>
      </w:r>
      <w:r>
        <w:t>Teeme ettepaneku täiendada §-i 47 lõikega 3(1), sest § 47 lg-tes 1-4 on igas lõikes reguleeritud ühe ameti/sihtasutuse ülesanded, seega tuleks ka Riigilaevastiku ülesanne esitada eraldi lõikes, mitte TRAM ülesandeid sätestavas lõikes.</w:t>
      </w:r>
    </w:p>
  </w:comment>
  <w:comment w:id="68" w:author="Kärt Voor" w:date="2024-04-01T14:46:00Z" w:initials="KV">
    <w:p w14:paraId="1FB3B07F" w14:textId="77777777" w:rsidR="00920EC9" w:rsidRDefault="00920EC9">
      <w:pPr>
        <w:pStyle w:val="Kommentaaritekst"/>
      </w:pPr>
      <w:r>
        <w:rPr>
          <w:rStyle w:val="Kommentaariviide"/>
        </w:rPr>
        <w:annotationRef/>
      </w:r>
      <w:r>
        <w:t>Selliselt muudatust vormistades jääb norm:</w:t>
      </w:r>
    </w:p>
    <w:p w14:paraId="4B86C2D7" w14:textId="77777777" w:rsidR="00920EC9" w:rsidRDefault="00920EC9">
      <w:pPr>
        <w:pStyle w:val="Kommentaaritekst"/>
      </w:pPr>
    </w:p>
    <w:p w14:paraId="0BED8F9F" w14:textId="77777777" w:rsidR="00920EC9" w:rsidRDefault="00920EC9">
      <w:pPr>
        <w:pStyle w:val="Kommentaaritekst"/>
      </w:pPr>
      <w:r>
        <w:rPr>
          <w:color w:val="202020"/>
          <w:highlight w:val="white"/>
        </w:rPr>
        <w:t xml:space="preserve">(5) Hüdrograafiliste mõõdistustööde loetelu, </w:t>
      </w:r>
      <w:r>
        <w:rPr>
          <w:b/>
          <w:bCs/>
          <w:color w:val="202020"/>
          <w:highlight w:val="white"/>
        </w:rPr>
        <w:t xml:space="preserve">loa taotlemise </w:t>
      </w:r>
      <w:r>
        <w:rPr>
          <w:color w:val="202020"/>
          <w:highlight w:val="white"/>
        </w:rPr>
        <w:t>andmise ja mõõdistustöö aruande heakskiitmise korra ning nõuded mõõdistustöö tegemisele kehtestab</w:t>
      </w:r>
      <w:r>
        <w:rPr>
          <w:highlight w:val="white"/>
        </w:rPr>
        <w:t> </w:t>
      </w:r>
      <w:r>
        <w:t>valdkonna eest vastutav minister</w:t>
      </w:r>
      <w:r>
        <w:rPr>
          <w:color w:val="202020"/>
          <w:highlight w:val="white"/>
        </w:rPr>
        <w:t> määrusega.</w:t>
      </w:r>
      <w:r>
        <w:t xml:space="preserve"> </w:t>
      </w:r>
    </w:p>
    <w:p w14:paraId="33AB6E40" w14:textId="77777777" w:rsidR="00920EC9" w:rsidRDefault="00920EC9">
      <w:pPr>
        <w:pStyle w:val="Kommentaaritekst"/>
      </w:pPr>
    </w:p>
    <w:p w14:paraId="343B3459" w14:textId="77777777" w:rsidR="00920EC9" w:rsidRDefault="00920EC9" w:rsidP="00EB2974">
      <w:pPr>
        <w:pStyle w:val="Kommentaaritekst"/>
      </w:pPr>
      <w:r>
        <w:t>Seetõttu tuleb EN-s esitatud muutmisvormelit muuta.</w:t>
      </w:r>
    </w:p>
  </w:comment>
  <w:comment w:id="71" w:author="Kärt Voor" w:date="2024-04-03T13:20:00Z" w:initials="KV">
    <w:p w14:paraId="5E95A39E" w14:textId="77777777" w:rsidR="00517DC5" w:rsidRDefault="00047C04" w:rsidP="009F7DE4">
      <w:pPr>
        <w:pStyle w:val="Kommentaaritekst"/>
      </w:pPr>
      <w:r>
        <w:rPr>
          <w:rStyle w:val="Kommentaariviide"/>
        </w:rPr>
        <w:annotationRef/>
      </w:r>
      <w:r w:rsidR="00517DC5">
        <w:rPr>
          <w:color w:val="2D2C2D"/>
          <w:highlight w:val="white"/>
        </w:rPr>
        <w:t>Sätte sõnastusest jääb arusaamatuks, mida täpsemalt kooskõlastada tuleb. Seletuskirjas on sätte selgituse juures öeldud, et kui Transpordiametile esitatakse taotlus hüdrograafilise mõõdistustöö tegemiseks, kooskõlastab Transpordiamet selle Kaitseväe ja Kaitsepolitseiametiga. Seega palume EN täiendada ja märkida, et kooskõlastatakse taotlust. </w:t>
      </w:r>
      <w:r w:rsidR="00517DC5">
        <w:t xml:space="preserve"> </w:t>
      </w:r>
    </w:p>
  </w:comment>
  <w:comment w:id="72" w:author="Kärt Voor" w:date="2024-04-01T15:08:00Z" w:initials="KV">
    <w:p w14:paraId="0FA961CE" w14:textId="053DC6A9" w:rsidR="00EF2DA7" w:rsidRDefault="00EF2DA7" w:rsidP="00AC3BE2">
      <w:pPr>
        <w:pStyle w:val="Kommentaaritekst"/>
      </w:pPr>
      <w:r>
        <w:rPr>
          <w:rStyle w:val="Kommentaariviide"/>
        </w:rPr>
        <w:annotationRef/>
      </w:r>
      <w:r>
        <w:t>Tekib küsimus, kas sisuliselt oleks õigem, kui "võib keelduda" asemel oleks imperatiivne "keeldub"? Palume sellele küsimusele vastus esitada SK-s.</w:t>
      </w:r>
    </w:p>
  </w:comment>
  <w:comment w:id="73" w:author="Kärt Voor" w:date="2024-04-01T15:14:00Z" w:initials="KV">
    <w:p w14:paraId="1B4582C5" w14:textId="77777777" w:rsidR="00EF2DA7" w:rsidRDefault="00EF2DA7">
      <w:pPr>
        <w:pStyle w:val="Kommentaaritekst"/>
      </w:pPr>
      <w:r>
        <w:rPr>
          <w:rStyle w:val="Kommentaariviide"/>
        </w:rPr>
        <w:annotationRef/>
      </w:r>
      <w:r>
        <w:t>Juhime tähelepanu järgmisele:</w:t>
      </w:r>
    </w:p>
    <w:p w14:paraId="54B68CD1" w14:textId="77777777" w:rsidR="00EF2DA7" w:rsidRDefault="00EF2DA7">
      <w:pPr>
        <w:pStyle w:val="Kommentaaritekst"/>
      </w:pPr>
    </w:p>
    <w:p w14:paraId="7A45122D" w14:textId="77777777" w:rsidR="00EF2DA7" w:rsidRDefault="00EF2DA7">
      <w:pPr>
        <w:pStyle w:val="Kommentaaritekst"/>
      </w:pPr>
      <w:r>
        <w:rPr>
          <w:b/>
          <w:bCs/>
          <w:color w:val="000000"/>
          <w:highlight w:val="white"/>
        </w:rPr>
        <w:t>§ 2. </w:t>
      </w:r>
      <w:r>
        <w:rPr>
          <w:b/>
          <w:bCs/>
          <w:color w:val="0061AA"/>
          <w:highlight w:val="white"/>
        </w:rPr>
        <w:t>  </w:t>
      </w:r>
      <w:r>
        <w:rPr>
          <w:b/>
          <w:bCs/>
          <w:color w:val="000000"/>
          <w:highlight w:val="white"/>
        </w:rPr>
        <w:t>Mõisted</w:t>
      </w:r>
    </w:p>
    <w:p w14:paraId="46D749E6" w14:textId="77777777" w:rsidR="00EF2DA7" w:rsidRDefault="00EF2DA7">
      <w:pPr>
        <w:pStyle w:val="Kommentaaritekst"/>
      </w:pPr>
      <w:r>
        <w:rPr>
          <w:color w:val="202020"/>
          <w:highlight w:val="white"/>
        </w:rPr>
        <w:t>Käesoleva seaduse tähenduses on:</w:t>
      </w:r>
      <w:r>
        <w:rPr>
          <w:color w:val="202020"/>
          <w:highlight w:val="white"/>
        </w:rPr>
        <w:br/>
        <w:t>1) </w:t>
      </w:r>
      <w:r>
        <w:rPr>
          <w:i/>
          <w:iCs/>
          <w:color w:val="202020"/>
          <w:highlight w:val="white"/>
        </w:rPr>
        <w:t>veesõiduk – ujuvvahend, mis on mõeldud veekogul liiklemiseks, sealhulgas teisaldatav ujuvvahend;</w:t>
      </w:r>
      <w:r>
        <w:rPr>
          <w:i/>
          <w:iCs/>
          <w:color w:val="202020"/>
          <w:highlight w:val="white"/>
        </w:rPr>
        <w:br/>
        <w:t>1(1)) teisaldatav ujuvvahend – ujuvvahend, millel puuduvad käiturid, mis võimaldaksid sellel iseseisvalt liigelda;</w:t>
      </w:r>
      <w:r>
        <w:rPr>
          <w:i/>
          <w:iCs/>
          <w:color w:val="202020"/>
          <w:highlight w:val="white"/>
        </w:rPr>
        <w:br/>
        <w:t>[</w:t>
      </w:r>
      <w:hyperlink r:id="rId1" w:history="1">
        <w:r w:rsidRPr="006118DB">
          <w:rPr>
            <w:rStyle w:val="Hperlink"/>
            <w:i/>
            <w:iCs/>
            <w:highlight w:val="white"/>
          </w:rPr>
          <w:t>RT I, 31.05.2021, 1</w:t>
        </w:r>
      </w:hyperlink>
      <w:r>
        <w:rPr>
          <w:i/>
          <w:iCs/>
          <w:color w:val="202020"/>
          <w:highlight w:val="white"/>
        </w:rPr>
        <w:t> - jõust. 01.06.2021]</w:t>
      </w:r>
      <w:r>
        <w:rPr>
          <w:i/>
          <w:iCs/>
          <w:color w:val="202020"/>
          <w:highlight w:val="white"/>
        </w:rPr>
        <w:br/>
        <w:t>2) laev – veesõiduk, mida kasutatakse majandustegevuseks, riigihaldusülesannete täitmiseks või kutsekoolituseks, välja arvatud käesoleva paragrahvi punktis 3 nimetatud väikelaev. Laevana käsitatakse ka üle 24-meetrise kogupikkusega veesõidukit, mida kasutatakse vaba aja veetmiseks;</w:t>
      </w:r>
    </w:p>
    <w:p w14:paraId="4C3AD8A4" w14:textId="77777777" w:rsidR="00EF2DA7" w:rsidRDefault="00EF2DA7">
      <w:pPr>
        <w:pStyle w:val="Kommentaaritekst"/>
      </w:pPr>
    </w:p>
    <w:p w14:paraId="54A02A8C" w14:textId="77777777" w:rsidR="00EF2DA7" w:rsidRDefault="00EF2DA7" w:rsidP="006118DB">
      <w:pPr>
        <w:pStyle w:val="Kommentaaritekst"/>
      </w:pPr>
      <w:r>
        <w:t>Kui laev on veesõiduk ja veesõiduk on ujuvvahend, siis mis põhjusel on selles normis nimetatud  laev kui ka ujuvvahend, kui saaks öelda "Pukseeritava ujuvvahendi (ja vajadusel täpsustada: Pukseeritava ujuvvahendi, välja arvatud teisaldatava ujuvvahendi,) tehniline seisukord….". Palume EN täpsustada.</w:t>
      </w:r>
    </w:p>
  </w:comment>
  <w:comment w:id="74" w:author="Kärt Voor" w:date="2024-04-01T15:30:00Z" w:initials="KV">
    <w:p w14:paraId="0AC1FBBD" w14:textId="77777777" w:rsidR="0039139E" w:rsidRDefault="0039139E" w:rsidP="007B5EC7">
      <w:pPr>
        <w:pStyle w:val="Kommentaaritekst"/>
      </w:pPr>
      <w:r>
        <w:rPr>
          <w:rStyle w:val="Kommentaariviide"/>
        </w:rPr>
        <w:annotationRef/>
      </w:r>
      <w:r>
        <w:t>Palume SK-s peatuda järgmistel asjaoludel: kes volitab (ilmselt TRAM) klassifikatsiooniühingut, millise normi alusel volitatakse (kas seadusega, seaduse alusel antud haldusaktiga või seaduse alusel HKTS-s sätestatud tingimustel ja korras sõlmitud halduslepinguga) ja mis eesmärgil volitatakse. Vt nt MSOS § 6 lg-d 2(1) ja 2(2). Lisaks vt nt ka HKTS 2. ptk 1. jagu, mis loob alused haldusülesande täitmiseks volitamiseks.</w:t>
      </w:r>
    </w:p>
  </w:comment>
  <w:comment w:id="75" w:author="Kärt Voor" w:date="2024-04-01T15:58:00Z" w:initials="KV">
    <w:p w14:paraId="5750A71E" w14:textId="77777777" w:rsidR="00383767" w:rsidRDefault="005B2A81">
      <w:pPr>
        <w:pStyle w:val="Kommentaaritekst"/>
      </w:pPr>
      <w:r>
        <w:rPr>
          <w:rStyle w:val="Kommentaariviide"/>
        </w:rPr>
        <w:annotationRef/>
      </w:r>
      <w:r w:rsidR="00383767">
        <w:t>Kuivõrd lisatavas lõikes on kaks normi, mis on erinevatele subjektidele ja see ei ole normitehniliselt korrektne, siis tuleb lisatav esitada eraldi §-s nii:</w:t>
      </w:r>
    </w:p>
    <w:p w14:paraId="4C281E69" w14:textId="77777777" w:rsidR="00383767" w:rsidRDefault="00383767">
      <w:pPr>
        <w:pStyle w:val="Kommentaaritekst"/>
      </w:pPr>
    </w:p>
    <w:p w14:paraId="3A238D4B" w14:textId="77777777" w:rsidR="00383767" w:rsidRDefault="00383767">
      <w:pPr>
        <w:pStyle w:val="Kommentaaritekst"/>
      </w:pPr>
      <w:r>
        <w:rPr>
          <w:b/>
          <w:bCs/>
        </w:rPr>
        <w:t>38)</w:t>
      </w:r>
      <w:r>
        <w:t xml:space="preserve"> seadust täiendatakse §-ga 49(2) järgmises sõnastuses:</w:t>
      </w:r>
    </w:p>
    <w:p w14:paraId="00F04659" w14:textId="77777777" w:rsidR="00383767" w:rsidRDefault="00383767">
      <w:pPr>
        <w:pStyle w:val="Kommentaaritekst"/>
      </w:pPr>
      <w:r>
        <w:t>„</w:t>
      </w:r>
      <w:r>
        <w:rPr>
          <w:b/>
          <w:bCs/>
        </w:rPr>
        <w:t>§ X. Jäämurdetööde korraldaja ja tegija</w:t>
      </w:r>
    </w:p>
    <w:p w14:paraId="1CC77E7B" w14:textId="77777777" w:rsidR="00383767" w:rsidRDefault="00383767">
      <w:pPr>
        <w:pStyle w:val="Kommentaaritekst"/>
      </w:pPr>
      <w:r>
        <w:t>(1) Jäämurdetöid korraldab Transpordiamet.</w:t>
      </w:r>
    </w:p>
    <w:p w14:paraId="2C4BE65D" w14:textId="77777777" w:rsidR="00383767" w:rsidRDefault="00383767">
      <w:pPr>
        <w:pStyle w:val="Kommentaaritekst"/>
      </w:pPr>
      <w:r>
        <w:t>(2) Jäämurdetöid teeb Riigilaevastik koostöös Transpordiametiga.“;</w:t>
      </w:r>
    </w:p>
    <w:p w14:paraId="76D14D2B" w14:textId="77777777" w:rsidR="00383767" w:rsidRDefault="00383767">
      <w:pPr>
        <w:pStyle w:val="Kommentaaritekst"/>
      </w:pPr>
    </w:p>
    <w:p w14:paraId="4BA51438" w14:textId="77777777" w:rsidR="00383767" w:rsidRDefault="00383767" w:rsidP="00F62370">
      <w:pPr>
        <w:pStyle w:val="Kommentaaritekst"/>
      </w:pPr>
      <w:r>
        <w:t xml:space="preserve"> Palume EN muuta.</w:t>
      </w:r>
    </w:p>
  </w:comment>
  <w:comment w:id="78" w:author="Kärt Voor" w:date="2024-04-02T13:43:00Z" w:initials="KV">
    <w:p w14:paraId="40BE897A" w14:textId="77777777" w:rsidR="00697B84" w:rsidRDefault="00510A0D" w:rsidP="003327C9">
      <w:pPr>
        <w:pStyle w:val="Kommentaaritekst"/>
      </w:pPr>
      <w:r>
        <w:rPr>
          <w:rStyle w:val="Kommentaariviide"/>
        </w:rPr>
        <w:annotationRef/>
      </w:r>
      <w:r w:rsidR="00697B84">
        <w:t>Palume teil sõnastus üle vaadata ja täpsustada, sest tekib küsimus, kas laevaliikluse korraldamise süsteem ise saab vältida teatud olukordade tekkimist. Tegemist on infosüsteemiga, milles on andmed ja mida on vaja edastada. MSOS § 51 lg 4(1) nimetab ka selle süsteemi operaatorid (EN-ga tehtavate muudatuste kohaselt: laevaliiklusjuht) ehk sisuliselt tegeleb teabe edastamise, laevaliikluse jälgimise ja korraldamise ning ohtlikele olukordadele reageerimise operaator (laevaliiklusjuht). Vt ka MSOS § 51 lg 3 alusel kehtestatud rakendusakti §-e 8 ja 9. Palume EN muuta.</w:t>
      </w:r>
    </w:p>
  </w:comment>
  <w:comment w:id="82" w:author="Kärt Voor" w:date="2024-04-02T13:57:00Z" w:initials="KV">
    <w:p w14:paraId="453C7CFD" w14:textId="7BD42D6B" w:rsidR="00697B84" w:rsidRDefault="00697B84" w:rsidP="00A7125D">
      <w:pPr>
        <w:pStyle w:val="Kommentaaritekst"/>
      </w:pPr>
      <w:r>
        <w:rPr>
          <w:rStyle w:val="Kommentaariviide"/>
        </w:rPr>
        <w:annotationRef/>
      </w:r>
      <w:r>
        <w:t>Ettepanek esitada lg-na 2(1), sest nii on eesmärk (lg 1), TRAM kohustus (lg 2) ja lisatav järjestikustes normides.</w:t>
      </w:r>
    </w:p>
  </w:comment>
  <w:comment w:id="83" w:author="Kärt Voor" w:date="2024-04-02T13:58:00Z" w:initials="KV">
    <w:p w14:paraId="669B9D0A" w14:textId="77777777" w:rsidR="00517DC5" w:rsidRDefault="00697B84" w:rsidP="00FF5E98">
      <w:pPr>
        <w:pStyle w:val="Kommentaaritekst"/>
      </w:pPr>
      <w:r>
        <w:rPr>
          <w:rStyle w:val="Kommentaariviide"/>
        </w:rPr>
        <w:annotationRef/>
      </w:r>
      <w:r w:rsidR="00517DC5">
        <w:t xml:space="preserve">Palume ka sätestada, mil viisil teavet, soovitusi, hoiatusi ja juhiseid edastatakse. </w:t>
      </w:r>
    </w:p>
  </w:comment>
  <w:comment w:id="84" w:author="Kärt Voor" w:date="2024-04-02T14:03:00Z" w:initials="KV">
    <w:p w14:paraId="76454413" w14:textId="6E1EEA9C" w:rsidR="00EE2149" w:rsidRDefault="00EE2149" w:rsidP="00A44721">
      <w:pPr>
        <w:pStyle w:val="Kommentaaritekst"/>
      </w:pPr>
      <w:r>
        <w:rPr>
          <w:rStyle w:val="Kommentaariviide"/>
        </w:rPr>
        <w:annotationRef/>
      </w:r>
      <w:r>
        <w:t>Kuna MSOS § 51 pealkiri on "Laevaliikluse korraldamise süsteemi eesmärk", kuid normis reguleeritakse ka operaatori (laevaliiklusjuhi) tegevust, siis peab ka see normi pealkirjast nähtuma. Seetõttu palume ette näha ka muutmispunkt § 51 pealkirja täpsustamiseks.</w:t>
      </w:r>
    </w:p>
  </w:comment>
  <w:comment w:id="100" w:author="Kärt Voor" w:date="2024-04-02T14:32:00Z" w:initials="KV">
    <w:p w14:paraId="151F5585" w14:textId="77777777" w:rsidR="00517DC5" w:rsidRDefault="002B1BC7">
      <w:pPr>
        <w:pStyle w:val="Kommentaaritekst"/>
      </w:pPr>
      <w:r>
        <w:rPr>
          <w:rStyle w:val="Kommentaariviide"/>
        </w:rPr>
        <w:annotationRef/>
      </w:r>
      <w:r w:rsidR="00517DC5">
        <w:t xml:space="preserve">Normi sõnastus on ebaselge - viidatud lõiked reguleerivad seda, et teatud juhtudel saab taotleda lootsitasõidu luba kaptenile ja vanemtüürimehele, kes peavad teatud aja jooksul olema lootsi juhendamisel sama sadamat külastanud. Kas viitate siin sellele lootsile, kes juhendas kaptenit ja vanemtüürimeest? Ebaselgeks jääb normi vajadus, sest kui lootsitasõidu luba ei ole, siis tuleb niikuinii esitada lootsitellimus ning tellimuse eest maksta lootsitasu. Kui kaptenil ja vanemtüürimehel on lootsitasõidu luba, siis lootsi tellima ei pea. </w:t>
      </w:r>
    </w:p>
    <w:p w14:paraId="6E208F9A" w14:textId="77777777" w:rsidR="00517DC5" w:rsidRDefault="00517DC5">
      <w:pPr>
        <w:pStyle w:val="Kommentaaritekst"/>
      </w:pPr>
    </w:p>
    <w:p w14:paraId="2AD3DC89" w14:textId="77777777" w:rsidR="00517DC5" w:rsidRDefault="00517DC5" w:rsidP="00CD5603">
      <w:pPr>
        <w:pStyle w:val="Kommentaaritekst"/>
      </w:pPr>
      <w:r>
        <w:t xml:space="preserve">SK-st aga võib järeldada, et see norm luuakse, et oleks võimalik lootsitasõidu loa taotlemiseks väljaõpet teha. See normist ei nähtu. Palume normi sõnastus üle vaadata ning EN ja SK kooskõlla viia. </w:t>
      </w:r>
    </w:p>
  </w:comment>
  <w:comment w:id="102" w:author="Kärt Voor" w:date="2024-04-02T14:45:00Z" w:initials="KV">
    <w:p w14:paraId="1DC7A337" w14:textId="0368D8A5" w:rsidR="00332F97" w:rsidRDefault="00332F97" w:rsidP="002E14A6">
      <w:pPr>
        <w:pStyle w:val="Kommentaaritekst"/>
      </w:pPr>
      <w:r>
        <w:rPr>
          <w:rStyle w:val="Kommentaariviide"/>
        </w:rPr>
        <w:annotationRef/>
      </w:r>
      <w:r>
        <w:t>Palun vaadake, kas sisuliselt õige on "mereloots" või "loots".</w:t>
      </w:r>
    </w:p>
  </w:comment>
  <w:comment w:id="105" w:author="Kärt Voor" w:date="2024-04-02T15:12:00Z" w:initials="KV">
    <w:p w14:paraId="7E339E04" w14:textId="77777777" w:rsidR="00625F2A" w:rsidRDefault="00367DFB" w:rsidP="00B6115F">
      <w:pPr>
        <w:pStyle w:val="Kommentaaritekst"/>
      </w:pPr>
      <w:r>
        <w:rPr>
          <w:rStyle w:val="Kommentaariviide"/>
        </w:rPr>
        <w:annotationRef/>
      </w:r>
      <w:r w:rsidR="00625F2A">
        <w:t>Kuivõrd terminit "valmendi" ei ole MSOS-s esitatud, siis tuleb ette näha ka "valmendi" definitsioon.</w:t>
      </w:r>
    </w:p>
  </w:comment>
  <w:comment w:id="112" w:author="Kärt Voor" w:date="2024-04-02T14:47:00Z" w:initials="KV">
    <w:p w14:paraId="60BCB2DA" w14:textId="77777777" w:rsidR="00517DC5" w:rsidRDefault="00332F97" w:rsidP="00F709B3">
      <w:pPr>
        <w:pStyle w:val="Kommentaaritekst"/>
      </w:pPr>
      <w:r>
        <w:rPr>
          <w:rStyle w:val="Kommentaariviide"/>
        </w:rPr>
        <w:annotationRef/>
      </w:r>
      <w:r w:rsidR="00517DC5">
        <w:t>Kui peaks olema ka hõlmatud EN § 1 p-ga 52 lisatav lõige, siis tuleb EN muuta ja ka see lõige lisada.</w:t>
      </w:r>
    </w:p>
  </w:comment>
  <w:comment w:id="113" w:author="Kärt Voor" w:date="2024-04-02T14:48:00Z" w:initials="KV">
    <w:p w14:paraId="3EF48D2F" w14:textId="00BC67E9" w:rsidR="00332F97" w:rsidRDefault="00332F97" w:rsidP="00BB4095">
      <w:pPr>
        <w:pStyle w:val="Kommentaaritekst"/>
      </w:pPr>
      <w:r>
        <w:rPr>
          <w:rStyle w:val="Kommentaariviide"/>
        </w:rPr>
        <w:annotationRef/>
      </w:r>
      <w:r>
        <w:t>Kui sel andmekogul on konkreetne nimetus, siis palume see nimetus normis esitada.</w:t>
      </w:r>
    </w:p>
  </w:comment>
  <w:comment w:id="111" w:author="Kärt Voor" w:date="2024-04-02T14:52:00Z" w:initials="KV">
    <w:p w14:paraId="0458B908" w14:textId="77777777" w:rsidR="00332F97" w:rsidRDefault="00332F97" w:rsidP="00CA49DE">
      <w:pPr>
        <w:pStyle w:val="Kommentaaritekst"/>
      </w:pPr>
      <w:r>
        <w:rPr>
          <w:rStyle w:val="Kommentaariviide"/>
        </w:rPr>
        <w:annotationRef/>
      </w:r>
      <w:r>
        <w:t>Kuna selles p-s loetletakse erinevad vajalikud dokumendid, siis palume kõik need dokumendid esitada eraldi punktides. Ühes punktis võib esitada sisuliselt seotud dokumente. Palume EN muuta.</w:t>
      </w:r>
    </w:p>
  </w:comment>
  <w:comment w:id="114" w:author="Kärt Voor" w:date="2024-04-02T15:21:00Z" w:initials="KV">
    <w:p w14:paraId="7AA944E9" w14:textId="77777777" w:rsidR="001F4C7F" w:rsidRDefault="001F4C7F" w:rsidP="00E63D1E">
      <w:pPr>
        <w:pStyle w:val="Kommentaaritekst"/>
      </w:pPr>
      <w:r>
        <w:rPr>
          <w:rStyle w:val="Kommentaariviide"/>
        </w:rPr>
        <w:annotationRef/>
      </w:r>
      <w:r>
        <w:t>Teeme ettepaneku lisatav esitada lg-na 59(1), siis asub lisatav pärast laeva lootsimise üldreegleid.</w:t>
      </w:r>
    </w:p>
  </w:comment>
  <w:comment w:id="115" w:author="Kärt Voor" w:date="2024-04-02T15:25:00Z" w:initials="KV">
    <w:p w14:paraId="37E25C3A" w14:textId="77777777" w:rsidR="00517DC5" w:rsidRDefault="001F4C7F" w:rsidP="00D7690A">
      <w:pPr>
        <w:pStyle w:val="Kommentaaritekst"/>
      </w:pPr>
      <w:r>
        <w:rPr>
          <w:rStyle w:val="Kommentaariviide"/>
        </w:rPr>
        <w:annotationRef/>
      </w:r>
      <w:r w:rsidR="00517DC5">
        <w:t>Kuivõrd lisatavas normis kasutusel "laevakaravan", "karavan", aga normi pealkirjas "mitme laeva", siis teeme ettepaneku terminikasutus ühtlustada. Näiteks võimalik määrata "laevakaravan" sõnade "mitme laeva samaaegne lootsimine" lühendiks.</w:t>
      </w:r>
    </w:p>
  </w:comment>
  <w:comment w:id="116" w:author="Kärt Voor" w:date="2024-04-02T15:22:00Z" w:initials="KV">
    <w:p w14:paraId="08FBE3BE" w14:textId="7D94F92D" w:rsidR="001F4C7F" w:rsidRDefault="001F4C7F" w:rsidP="00E85440">
      <w:pPr>
        <w:pStyle w:val="Kommentaaritekst"/>
      </w:pPr>
      <w:r>
        <w:rPr>
          <w:rStyle w:val="Kommentaariviide"/>
        </w:rPr>
        <w:annotationRef/>
      </w:r>
      <w:r>
        <w:t>Kui see on üheks mitme laeva samaaegse lootsimise tingimuseks, siis tuleb see esitada eraldi punktis.</w:t>
      </w:r>
    </w:p>
  </w:comment>
  <w:comment w:id="117" w:author="Kärt Voor" w:date="2024-04-02T15:28:00Z" w:initials="KV">
    <w:p w14:paraId="4EFFA96D" w14:textId="77777777" w:rsidR="00573149" w:rsidRDefault="00573149">
      <w:pPr>
        <w:pStyle w:val="Kommentaaritekst"/>
      </w:pPr>
      <w:r>
        <w:rPr>
          <w:rStyle w:val="Kommentaariviide"/>
        </w:rPr>
        <w:annotationRef/>
      </w:r>
      <w:r>
        <w:t>SK:</w:t>
      </w:r>
      <w:r>
        <w:rPr>
          <w:b/>
          <w:bCs/>
        </w:rPr>
        <w:t xml:space="preserve"> MSOSi § 60(1) lõikes 4</w:t>
      </w:r>
      <w:r>
        <w:t xml:space="preserve"> nähakse ette</w:t>
      </w:r>
      <w:r>
        <w:rPr>
          <w:b/>
          <w:bCs/>
        </w:rPr>
        <w:t xml:space="preserve"> </w:t>
      </w:r>
      <w:r>
        <w:t>laevaliikluse korraldamise süsteemi tööpiirkonda kuuluva laevaliiklusteeninduse (ingl k Vessel Traffic Service; VTS) teavitamine.</w:t>
      </w:r>
    </w:p>
    <w:p w14:paraId="411399FB" w14:textId="77777777" w:rsidR="00573149" w:rsidRDefault="00573149">
      <w:pPr>
        <w:pStyle w:val="Kommentaaritekst"/>
      </w:pPr>
    </w:p>
    <w:p w14:paraId="74793C1F" w14:textId="77777777" w:rsidR="00573149" w:rsidRDefault="00573149" w:rsidP="00F74739">
      <w:pPr>
        <w:pStyle w:val="Kommentaaritekst"/>
      </w:pPr>
      <w:r>
        <w:t>EN-s kasutatakse aga "laevaliiklusteeninduse piirkonnas". Palume EN ja SK kooskõlla viia.</w:t>
      </w:r>
    </w:p>
  </w:comment>
  <w:comment w:id="119" w:author="Kärt Voor" w:date="2024-04-02T15:33:00Z" w:initials="KV">
    <w:p w14:paraId="5B5216E0" w14:textId="77777777" w:rsidR="00F5702A" w:rsidRDefault="00F5702A" w:rsidP="00F44F53">
      <w:pPr>
        <w:pStyle w:val="Kommentaaritekst"/>
      </w:pPr>
      <w:r>
        <w:rPr>
          <w:rStyle w:val="Kommentaariviide"/>
        </w:rPr>
        <w:annotationRef/>
      </w:r>
      <w:r>
        <w:t>SK-s märgitud "sadamaalal", palume viia EN ja SK kooskõlla ja mõlemas kasutada sama terminit.</w:t>
      </w:r>
    </w:p>
  </w:comment>
  <w:comment w:id="121" w:author="Kärt Voor" w:date="2024-04-02T20:58:00Z" w:initials="KV">
    <w:p w14:paraId="5450A715" w14:textId="77777777" w:rsidR="00D54F93" w:rsidRDefault="00D54F93" w:rsidP="001B20E7">
      <w:pPr>
        <w:pStyle w:val="Kommentaaritekst"/>
      </w:pPr>
      <w:r>
        <w:rPr>
          <w:rStyle w:val="Kommentaariviide"/>
        </w:rPr>
        <w:annotationRef/>
      </w:r>
      <w:r>
        <w:t>MSOS § 68 pealkiri on "Lootsitasu". Kuna EN-ga sätestatakse MSOS-s ka lootsitasu maksmise kord, siis tuleb sellest tulenevalt ka MSOS § 68 pealkirja täiendada. Palume selleks EN muutmisvormel ette näha.</w:t>
      </w:r>
    </w:p>
  </w:comment>
  <w:comment w:id="122" w:author="Kärt Voor" w:date="2024-04-02T20:46:00Z" w:initials="KV">
    <w:p w14:paraId="09366EF5" w14:textId="22AB9367" w:rsidR="002D1E9F" w:rsidRDefault="002D1E9F" w:rsidP="000E064F">
      <w:pPr>
        <w:pStyle w:val="Kommentaaritekst"/>
      </w:pPr>
      <w:r>
        <w:rPr>
          <w:rStyle w:val="Kommentaariviide"/>
        </w:rPr>
        <w:annotationRef/>
      </w:r>
      <w:r>
        <w:t>Palume SK-s selgitada, mis on vajalik ette näha see välistus, kui lg 5 on erisus lg-st 2.</w:t>
      </w:r>
    </w:p>
  </w:comment>
  <w:comment w:id="124" w:author="Kärt Voor" w:date="2024-04-02T20:51:00Z" w:initials="KV">
    <w:p w14:paraId="4A9CE821" w14:textId="77777777" w:rsidR="002D1E9F" w:rsidRDefault="002D1E9F" w:rsidP="00130816">
      <w:pPr>
        <w:pStyle w:val="Kommentaaritekst"/>
      </w:pPr>
      <w:r>
        <w:rPr>
          <w:rStyle w:val="Kommentaariviide"/>
        </w:rPr>
        <w:annotationRef/>
      </w:r>
      <w:r>
        <w:t>Sõnastusettepanek tuleneb EN § 1 p-s 55 esitatud MSOS § 60(1) lg-s 1 kasutatud "karavanis liikuvate laevade".</w:t>
      </w:r>
    </w:p>
  </w:comment>
  <w:comment w:id="132" w:author="Kärt Voor" w:date="2024-04-02T21:22:00Z" w:initials="KV">
    <w:p w14:paraId="415DFD71" w14:textId="77777777" w:rsidR="00B508CD" w:rsidRDefault="00B508CD" w:rsidP="0036499D">
      <w:pPr>
        <w:pStyle w:val="Kommentaaritekst"/>
      </w:pPr>
      <w:r>
        <w:rPr>
          <w:rStyle w:val="Kommentaariviide"/>
        </w:rPr>
        <w:annotationRef/>
      </w:r>
      <w:r>
        <w:t>Kuivõrd kehtiva MSOS ja EN kohaselt lootsitasu makstakse, siis sellest lähtuvalt sõna muudetud.</w:t>
      </w:r>
    </w:p>
  </w:comment>
  <w:comment w:id="134" w:author="Kärt Voor" w:date="2024-04-02T21:27:00Z" w:initials="KV">
    <w:p w14:paraId="7924251E" w14:textId="77777777" w:rsidR="009C283A" w:rsidRDefault="009C283A" w:rsidP="00363C51">
      <w:pPr>
        <w:pStyle w:val="Kommentaaritekst"/>
      </w:pPr>
      <w:r>
        <w:rPr>
          <w:rStyle w:val="Kommentaariviide"/>
        </w:rPr>
        <w:annotationRef/>
      </w:r>
      <w:r>
        <w:t>Palume esitada viide konkreetsele normile, mis lootsitasu arvestamist reguleerib.</w:t>
      </w:r>
    </w:p>
  </w:comment>
  <w:comment w:id="135" w:author="Kärt Voor" w:date="2024-04-02T21:02:00Z" w:initials="KV">
    <w:p w14:paraId="03E22BDC" w14:textId="2ECB1A10" w:rsidR="00D54F93" w:rsidRDefault="00D54F93" w:rsidP="00301C53">
      <w:pPr>
        <w:pStyle w:val="Kommentaaritekst"/>
      </w:pPr>
      <w:r>
        <w:rPr>
          <w:rStyle w:val="Kommentaariviide"/>
        </w:rPr>
        <w:annotationRef/>
      </w:r>
      <w:r>
        <w:t>Palume esitada kahes erinevas lõikes, sest ühes lõikes esitatakse üks reegel.</w:t>
      </w:r>
    </w:p>
  </w:comment>
  <w:comment w:id="136" w:author="Kärt Voor" w:date="2024-04-02T21:21:00Z" w:initials="KV">
    <w:p w14:paraId="5D1ED374" w14:textId="77777777" w:rsidR="00B508CD" w:rsidRDefault="00B508CD" w:rsidP="006B5167">
      <w:pPr>
        <w:pStyle w:val="Kommentaaritekst"/>
      </w:pPr>
      <w:r>
        <w:rPr>
          <w:rStyle w:val="Kommentaariviide"/>
        </w:rPr>
        <w:annotationRef/>
      </w:r>
      <w:r>
        <w:t>Kuivõrd kehtiva MSOS ja ka EN kohaselt lootsitasu makstakse, siis palume ka siin kasutada sõna "maksmisele".</w:t>
      </w:r>
    </w:p>
  </w:comment>
  <w:comment w:id="139" w:author="Kärt Voor" w:date="2024-04-02T21:13:00Z" w:initials="KV">
    <w:p w14:paraId="08EC103D" w14:textId="573D2DE8" w:rsidR="00010ECA" w:rsidRDefault="00010ECA" w:rsidP="00302CB8">
      <w:pPr>
        <w:pStyle w:val="Kommentaaritekst"/>
      </w:pPr>
      <w:r>
        <w:rPr>
          <w:rStyle w:val="Kommentaariviide"/>
        </w:rPr>
        <w:annotationRef/>
      </w:r>
      <w:r>
        <w:t>Palume SK-s avada, mis see "faktiline alus" on.</w:t>
      </w:r>
    </w:p>
  </w:comment>
  <w:comment w:id="137" w:author="Kärt Voor" w:date="2024-04-02T21:06:00Z" w:initials="KV">
    <w:p w14:paraId="4443EDE2" w14:textId="25833095" w:rsidR="00671E40" w:rsidRDefault="00671E40" w:rsidP="00A3671A">
      <w:pPr>
        <w:pStyle w:val="Kommentaaritekst"/>
      </w:pPr>
      <w:r>
        <w:rPr>
          <w:rStyle w:val="Kommentaariviide"/>
        </w:rPr>
        <w:annotationRef/>
      </w:r>
      <w:r>
        <w:t>Palume SK-s põhjendada, miks niivõrd detailne regulatsioon, mis olemuselt sobib rakendusakti, on esitatud seaduse tasandil. Seadus peab seadma raamid, millede täpsustamine on võimalik rakendusaktiga. Teeme ettepaneku markeeritud regulatsioon esitada rakendusaktis.</w:t>
      </w:r>
    </w:p>
  </w:comment>
  <w:comment w:id="140" w:author="Kärt Voor" w:date="2024-04-02T21:10:00Z" w:initials="KV">
    <w:p w14:paraId="11D4BD08" w14:textId="77777777" w:rsidR="00671E40" w:rsidRDefault="00671E40" w:rsidP="002F0837">
      <w:pPr>
        <w:pStyle w:val="Kommentaaritekst"/>
      </w:pPr>
      <w:r>
        <w:rPr>
          <w:rStyle w:val="Kommentaariviide"/>
        </w:rPr>
        <w:annotationRef/>
      </w:r>
      <w:r>
        <w:t>Juhime tähelepanu, et viidatud lg reguleerib makseteatise esitamise, mitte lootsitasu maksmise, tähtaega. Seega on viide ebaõige ja tuleb parandada.</w:t>
      </w:r>
    </w:p>
  </w:comment>
  <w:comment w:id="141" w:author="Kärt Voor" w:date="2024-04-02T21:16:00Z" w:initials="KV">
    <w:p w14:paraId="7B5EEC76" w14:textId="77777777" w:rsidR="00126151" w:rsidRDefault="00126151" w:rsidP="00962A82">
      <w:pPr>
        <w:pStyle w:val="Kommentaaritekst"/>
      </w:pPr>
      <w:r>
        <w:rPr>
          <w:rStyle w:val="Kommentaariviide"/>
        </w:rPr>
        <w:annotationRef/>
      </w:r>
      <w:r>
        <w:t>Normist peab nähtuma, et silmas peetakse sama laeva varasemat lootsimist ja selle varasema lootsimise tasu on maksmata. Palume EN täiendada.</w:t>
      </w:r>
    </w:p>
  </w:comment>
  <w:comment w:id="143" w:author="Kärt Voor" w:date="2024-04-02T21:30:00Z" w:initials="KV">
    <w:p w14:paraId="6C26668E" w14:textId="77777777" w:rsidR="009C283A" w:rsidRDefault="009C283A" w:rsidP="00286B05">
      <w:pPr>
        <w:pStyle w:val="Kommentaaritekst"/>
      </w:pPr>
      <w:r>
        <w:rPr>
          <w:rStyle w:val="Kommentaariviide"/>
        </w:rPr>
        <w:annotationRef/>
      </w:r>
      <w:r>
        <w:t>Palume esitada viide konkreetsele lõikele, mis lootsitasu arvestamist reguleerib.</w:t>
      </w:r>
    </w:p>
  </w:comment>
  <w:comment w:id="144" w:author="Kärt Voor" w:date="2024-04-02T21:31:00Z" w:initials="KV">
    <w:p w14:paraId="7EA5001B" w14:textId="77777777" w:rsidR="009C283A" w:rsidRDefault="009C283A" w:rsidP="001816A8">
      <w:pPr>
        <w:pStyle w:val="Kommentaaritekst"/>
      </w:pPr>
      <w:r>
        <w:rPr>
          <w:rStyle w:val="Kommentaariviide"/>
        </w:rPr>
        <w:annotationRef/>
      </w:r>
      <w:r>
        <w:t>Palume esitada viide konkreetsele lõikele, mis lootsitasu arvestamist reguleerib.</w:t>
      </w:r>
    </w:p>
  </w:comment>
  <w:comment w:id="145" w:author="Kärt Voor" w:date="2024-04-02T21:31:00Z" w:initials="KV">
    <w:p w14:paraId="35EF2C53" w14:textId="77777777" w:rsidR="009C283A" w:rsidRDefault="009C283A" w:rsidP="00EC74EA">
      <w:pPr>
        <w:pStyle w:val="Kommentaaritekst"/>
      </w:pPr>
      <w:r>
        <w:rPr>
          <w:rStyle w:val="Kommentaariviide"/>
        </w:rPr>
        <w:annotationRef/>
      </w:r>
      <w:r>
        <w:t>Palume esitada viide konkreetsele lõikele, mis lootsitasu arvestamist reguleerib.</w:t>
      </w:r>
    </w:p>
  </w:comment>
  <w:comment w:id="146" w:author="Kärt Voor" w:date="2024-04-02T21:36:00Z" w:initials="KV">
    <w:p w14:paraId="6987449D" w14:textId="77777777" w:rsidR="00D05DF7" w:rsidRDefault="00D05DF7" w:rsidP="00FA7128">
      <w:pPr>
        <w:pStyle w:val="Kommentaaritekst"/>
      </w:pPr>
      <w:r>
        <w:rPr>
          <w:rStyle w:val="Kommentaariviide"/>
        </w:rPr>
        <w:annotationRef/>
      </w:r>
      <w:r>
        <w:t>Teeme ettepaneku täiendada p-ga 4(1), et lisatav oleks peale laevajäätmetega seotud punkti.</w:t>
      </w:r>
    </w:p>
  </w:comment>
  <w:comment w:id="147" w:author="Kärt Voor" w:date="2024-04-02T21:38:00Z" w:initials="KV">
    <w:p w14:paraId="26A04E6B" w14:textId="77777777" w:rsidR="00D05DF7" w:rsidRDefault="00D05DF7" w:rsidP="00D9663E">
      <w:pPr>
        <w:pStyle w:val="Kommentaaritekst"/>
      </w:pPr>
      <w:r>
        <w:rPr>
          <w:rStyle w:val="Kommentaariviide"/>
        </w:rPr>
        <w:annotationRef/>
      </w:r>
      <w:r>
        <w:t>Täiendus lisatud, et oleks selge, kelle õigusaktides sätestatud ülesannete täitmine ei tohi takistatud olla.</w:t>
      </w:r>
    </w:p>
  </w:comment>
  <w:comment w:id="150" w:author="Kärt Voor" w:date="2024-04-02T21:42:00Z" w:initials="KV">
    <w:p w14:paraId="691F5058" w14:textId="77777777" w:rsidR="00934394" w:rsidRDefault="00934394">
      <w:pPr>
        <w:pStyle w:val="Kommentaaritekst"/>
      </w:pPr>
      <w:r>
        <w:rPr>
          <w:rStyle w:val="Kommentaariviide"/>
        </w:rPr>
        <w:annotationRef/>
      </w:r>
      <w:r>
        <w:t>EN jõustumisel on lg 3 selline:</w:t>
      </w:r>
    </w:p>
    <w:p w14:paraId="715A3395" w14:textId="77777777" w:rsidR="00934394" w:rsidRDefault="00934394">
      <w:pPr>
        <w:pStyle w:val="Kommentaaritekst"/>
      </w:pPr>
    </w:p>
    <w:p w14:paraId="2C79BF62" w14:textId="77777777" w:rsidR="00934394" w:rsidRDefault="00934394">
      <w:pPr>
        <w:pStyle w:val="Kommentaaritekst"/>
      </w:pPr>
      <w:r>
        <w:rPr>
          <w:color w:val="0061AA"/>
          <w:highlight w:val="white"/>
        </w:rPr>
        <w:t>  </w:t>
      </w:r>
      <w:r>
        <w:rPr>
          <w:color w:val="202020"/>
          <w:highlight w:val="white"/>
        </w:rPr>
        <w:t xml:space="preserve">(3) Riigilaevastiku poolt osutatavate tasuliste teenuste loetelu, tasumäärad </w:t>
      </w:r>
      <w:r>
        <w:rPr>
          <w:b/>
          <w:bCs/>
          <w:color w:val="202020"/>
          <w:highlight w:val="white"/>
        </w:rPr>
        <w:t>või tasu arvestamise alused</w:t>
      </w:r>
      <w:r>
        <w:rPr>
          <w:color w:val="202020"/>
          <w:highlight w:val="white"/>
        </w:rPr>
        <w:t xml:space="preserve"> tasude arvestamise ja tasuliste teenuste osutamise korra kehtestab </w:t>
      </w:r>
      <w:hyperlink r:id="rId2" w:history="1">
        <w:r w:rsidRPr="00321659">
          <w:rPr>
            <w:rStyle w:val="Hperlink"/>
          </w:rPr>
          <w:t>valdkonna eest vastutav minister</w:t>
        </w:r>
      </w:hyperlink>
      <w:r>
        <w:rPr>
          <w:color w:val="202020"/>
          <w:highlight w:val="white"/>
        </w:rPr>
        <w:t> määrusega.</w:t>
      </w:r>
      <w:r>
        <w:t xml:space="preserve"> </w:t>
      </w:r>
    </w:p>
    <w:p w14:paraId="55AFEDF0" w14:textId="77777777" w:rsidR="00934394" w:rsidRDefault="00934394">
      <w:pPr>
        <w:pStyle w:val="Kommentaaritekst"/>
      </w:pPr>
    </w:p>
    <w:p w14:paraId="7105DCC8" w14:textId="24716F23" w:rsidR="00934394" w:rsidRDefault="00934394" w:rsidP="00321659">
      <w:pPr>
        <w:pStyle w:val="Kommentaaritekst"/>
      </w:pPr>
      <w:r>
        <w:t>Esiteks on vormelist puudu koma. Teiseks aga palume sõnastus üle vaadata ja analüüsida ning SK-s selgitada, mis on vajalik, et on tasumäärad, tasu arvestamise alused ja ka tasude arvestamine - kaks viimast kordavad üksteist. Õigusaktides tuleb vältida tarbetut kordust. EN tuleb täpsustada.d</w:t>
      </w:r>
    </w:p>
  </w:comment>
  <w:comment w:id="156" w:author="Kärt Voor" w:date="2024-04-03T14:57:00Z" w:initials="KV">
    <w:p w14:paraId="42CE46C5" w14:textId="77777777" w:rsidR="00BE1302" w:rsidRDefault="00B93B40" w:rsidP="001A5E3E">
      <w:pPr>
        <w:pStyle w:val="Kommentaaritekst"/>
      </w:pPr>
      <w:r>
        <w:rPr>
          <w:rStyle w:val="Kommentaariviide"/>
        </w:rPr>
        <w:annotationRef/>
      </w:r>
      <w:r w:rsidR="00BE1302">
        <w:t>Palume normi täpsustada, et selguks, milliste andmetega seotud tegevusega seoses vastutuse norm kohaldub.</w:t>
      </w:r>
    </w:p>
  </w:comment>
  <w:comment w:id="158" w:author="Kärt Voor" w:date="2024-04-02T21:57:00Z" w:initials="KV">
    <w:p w14:paraId="752A4061" w14:textId="2796BBEE" w:rsidR="00625F2A" w:rsidRDefault="00625F2A" w:rsidP="00D751B8">
      <w:pPr>
        <w:pStyle w:val="Kommentaaritekst"/>
      </w:pPr>
      <w:r>
        <w:rPr>
          <w:rStyle w:val="Kommentaariviide"/>
        </w:rPr>
        <w:annotationRef/>
      </w:r>
      <w:r>
        <w:t>Laeva omanik - juba lg-s 2 nimetatud ja seetõttu ei ole vaja seda korrata. Palume see osa EN-st välja jätta.</w:t>
      </w:r>
    </w:p>
  </w:comment>
  <w:comment w:id="160" w:author="Kärt Voor" w:date="2024-04-03T13:29:00Z" w:initials="KV">
    <w:p w14:paraId="6F5AD924" w14:textId="77777777" w:rsidR="00517DC5" w:rsidRDefault="00047C04" w:rsidP="00FC7CC4">
      <w:pPr>
        <w:pStyle w:val="Kommentaaritekst"/>
      </w:pPr>
      <w:r>
        <w:rPr>
          <w:rStyle w:val="Kommentaariviide"/>
        </w:rPr>
        <w:annotationRef/>
      </w:r>
      <w:r w:rsidR="00517DC5">
        <w:rPr>
          <w:color w:val="2D2C2D"/>
          <w:highlight w:val="white"/>
        </w:rPr>
        <w:t>Juhime tähelepanu, et normi uus sõnastus ei ole täpne, kuna laeva arestimine ei toimu mitte merinõude „alusel“, vaid avalduse alusel. Teiste sõnadega ei ole normis olev sõna „alus“ korrektne. Ilmselt on ebatäpsuse põhjuseks lähtumine laevade arestimise konventsiooni art 2(2) ebatäpsest eestikeelsest tõlkest, mille kohaselt ei või laeva arestida muu nõude kui merinõude alusel. Ingliskeelne versioon aga sätestab, et „a ship may only be arrested in respect of a maritime claim but in respect of no other claim.“ Selle eestikeelne vaste võiks kõlada pigem nii: „Laeva võib arestida üksnes merinõude ja mitte ühegi teise nõude puhul.“ Samuti on oluline, et laeva arestimine on mõeldud tagama merinõuet. Eelnevat arvestades võiks LAÕS § 78(2) lg 1 esimene lause olla sõnastatud järgmiselt: „Laeva võib arestida üksnes käesoleva seaduse §-s 78(1)1 nimetatud merinõude tagamiseks rahvusvahelise laevade arestimise konventsioonis sätestatud tingimustel“.</w:t>
      </w:r>
      <w:r w:rsidR="00517DC5">
        <w:t xml:space="preserve"> </w:t>
      </w:r>
    </w:p>
  </w:comment>
  <w:comment w:id="162" w:author="Kärt Voor" w:date="2024-04-02T21:59:00Z" w:initials="KV">
    <w:p w14:paraId="588F8C41" w14:textId="299870F7" w:rsidR="00625F2A" w:rsidRDefault="00625F2A" w:rsidP="0048767B">
      <w:pPr>
        <w:pStyle w:val="Kommentaaritekst"/>
      </w:pPr>
      <w:r>
        <w:rPr>
          <w:rStyle w:val="Kommentaariviide"/>
        </w:rPr>
        <w:annotationRef/>
      </w:r>
      <w:r>
        <w:t>See lause tuleb viia eraldi lõikeks, sest punktiloetellu ei kavandata lisasätteid (HÕNTE § 25 lg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9CCA5D" w15:done="0"/>
  <w15:commentEx w15:paraId="0F9E8122" w15:done="0"/>
  <w15:commentEx w15:paraId="114BCFA8" w15:done="0"/>
  <w15:commentEx w15:paraId="5B468A45" w15:done="0"/>
  <w15:commentEx w15:paraId="7C5F13DD" w15:done="0"/>
  <w15:commentEx w15:paraId="057EE4B0" w15:done="0"/>
  <w15:commentEx w15:paraId="31EDB039" w15:done="0"/>
  <w15:commentEx w15:paraId="574C2A60" w15:done="0"/>
  <w15:commentEx w15:paraId="75742AA0" w15:done="0"/>
  <w15:commentEx w15:paraId="37B1567F" w15:done="0"/>
  <w15:commentEx w15:paraId="355ED0FD" w15:done="0"/>
  <w15:commentEx w15:paraId="11CC1E89" w15:done="0"/>
  <w15:commentEx w15:paraId="2D61E5A1" w15:done="0"/>
  <w15:commentEx w15:paraId="61359E7C" w15:done="0"/>
  <w15:commentEx w15:paraId="42DD023E" w15:done="0"/>
  <w15:commentEx w15:paraId="3716B2E2" w15:done="0"/>
  <w15:commentEx w15:paraId="3F0007CE" w15:done="0"/>
  <w15:commentEx w15:paraId="09E0847B" w15:done="0"/>
  <w15:commentEx w15:paraId="16A1F357" w15:done="0"/>
  <w15:commentEx w15:paraId="347C0EF0" w15:done="0"/>
  <w15:commentEx w15:paraId="034E458A" w15:done="0"/>
  <w15:commentEx w15:paraId="197F2CD9" w15:done="0"/>
  <w15:commentEx w15:paraId="343B3459" w15:done="0"/>
  <w15:commentEx w15:paraId="5E95A39E" w15:done="0"/>
  <w15:commentEx w15:paraId="0FA961CE" w15:done="0"/>
  <w15:commentEx w15:paraId="54A02A8C" w15:done="0"/>
  <w15:commentEx w15:paraId="0AC1FBBD" w15:done="0"/>
  <w15:commentEx w15:paraId="4BA51438" w15:done="0"/>
  <w15:commentEx w15:paraId="40BE897A" w15:done="0"/>
  <w15:commentEx w15:paraId="453C7CFD" w15:done="0"/>
  <w15:commentEx w15:paraId="669B9D0A" w15:done="0"/>
  <w15:commentEx w15:paraId="76454413" w15:done="0"/>
  <w15:commentEx w15:paraId="2AD3DC89" w15:done="0"/>
  <w15:commentEx w15:paraId="1DC7A337" w15:done="0"/>
  <w15:commentEx w15:paraId="7E339E04" w15:done="0"/>
  <w15:commentEx w15:paraId="60BCB2DA" w15:done="0"/>
  <w15:commentEx w15:paraId="3EF48D2F" w15:done="0"/>
  <w15:commentEx w15:paraId="0458B908" w15:done="0"/>
  <w15:commentEx w15:paraId="7AA944E9" w15:done="0"/>
  <w15:commentEx w15:paraId="37E25C3A" w15:done="0"/>
  <w15:commentEx w15:paraId="08FBE3BE" w15:done="0"/>
  <w15:commentEx w15:paraId="74793C1F" w15:done="0"/>
  <w15:commentEx w15:paraId="5B5216E0" w15:done="0"/>
  <w15:commentEx w15:paraId="5450A715" w15:done="0"/>
  <w15:commentEx w15:paraId="09366EF5" w15:done="0"/>
  <w15:commentEx w15:paraId="4A9CE821" w15:done="0"/>
  <w15:commentEx w15:paraId="415DFD71" w15:done="0"/>
  <w15:commentEx w15:paraId="7924251E" w15:done="0"/>
  <w15:commentEx w15:paraId="03E22BDC" w15:done="0"/>
  <w15:commentEx w15:paraId="5D1ED374" w15:done="0"/>
  <w15:commentEx w15:paraId="08EC103D" w15:done="0"/>
  <w15:commentEx w15:paraId="4443EDE2" w15:done="0"/>
  <w15:commentEx w15:paraId="11D4BD08" w15:done="0"/>
  <w15:commentEx w15:paraId="7B5EEC76" w15:done="0"/>
  <w15:commentEx w15:paraId="6C26668E" w15:done="0"/>
  <w15:commentEx w15:paraId="7EA5001B" w15:done="0"/>
  <w15:commentEx w15:paraId="35EF2C53" w15:done="0"/>
  <w15:commentEx w15:paraId="6987449D" w15:done="0"/>
  <w15:commentEx w15:paraId="26A04E6B" w15:done="0"/>
  <w15:commentEx w15:paraId="7105DCC8" w15:done="0"/>
  <w15:commentEx w15:paraId="42CE46C5" w15:done="0"/>
  <w15:commentEx w15:paraId="752A4061" w15:done="0"/>
  <w15:commentEx w15:paraId="6F5AD924" w15:done="0"/>
  <w15:commentEx w15:paraId="588F8C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6B987" w16cex:dateUtc="2024-03-21T11:49:00Z"/>
  <w16cex:commentExtensible w16cex:durableId="29A6BACF" w16cex:dateUtc="2024-03-21T11:55:00Z"/>
  <w16cex:commentExtensible w16cex:durableId="29AEB1A9" w16cex:dateUtc="2024-03-27T12:54:00Z"/>
  <w16cex:commentExtensible w16cex:durableId="29AEB43F" w16cex:dateUtc="2024-03-27T13:05:00Z"/>
  <w16cex:commentExtensible w16cex:durableId="29AEB7E4" w16cex:dateUtc="2024-03-27T13:21:00Z"/>
  <w16cex:commentExtensible w16cex:durableId="29AEB53B" w16cex:dateUtc="2024-03-27T13:09:00Z"/>
  <w16cex:commentExtensible w16cex:durableId="29AEB909" w16cex:dateUtc="2024-03-27T13:26:00Z"/>
  <w16cex:commentExtensible w16cex:durableId="29AEB94F" w16cex:dateUtc="2024-03-27T13:27:00Z"/>
  <w16cex:commentExtensible w16cex:durableId="29AEBC86" w16cex:dateUtc="2024-03-27T13:40:00Z"/>
  <w16cex:commentExtensible w16cex:durableId="29AEBCFD" w16cex:dateUtc="2024-03-27T13:42:00Z"/>
  <w16cex:commentExtensible w16cex:durableId="29AEBCC0" w16cex:dateUtc="2024-03-27T13:41:00Z"/>
  <w16cex:commentExtensible w16cex:durableId="29B287D0" w16cex:dateUtc="2024-03-30T10:45:00Z"/>
  <w16cex:commentExtensible w16cex:durableId="29B288C3" w16cex:dateUtc="2024-03-30T10:49:00Z"/>
  <w16cex:commentExtensible w16cex:durableId="29B28943" w16cex:dateUtc="2024-03-30T10:51:00Z"/>
  <w16cex:commentExtensible w16cex:durableId="29B289B5" w16cex:dateUtc="2024-03-30T10:53:00Z"/>
  <w16cex:commentExtensible w16cex:durableId="29B28A4F" w16cex:dateUtc="2024-03-30T10:55:00Z"/>
  <w16cex:commentExtensible w16cex:durableId="29B291D5" w16cex:dateUtc="2024-03-30T11:27:00Z"/>
  <w16cex:commentExtensible w16cex:durableId="29B51310" w16cex:dateUtc="2024-04-01T08:03:00Z"/>
  <w16cex:commentExtensible w16cex:durableId="29B51787" w16cex:dateUtc="2024-04-01T08:22:00Z"/>
  <w16cex:commentExtensible w16cex:durableId="29B51F30" w16cex:dateUtc="2024-04-01T08:55:00Z"/>
  <w16cex:commentExtensible w16cex:durableId="29B54284" w16cex:dateUtc="2024-04-01T11:26:00Z"/>
  <w16cex:commentExtensible w16cex:durableId="29B54619" w16cex:dateUtc="2024-04-01T11:41:00Z"/>
  <w16cex:commentExtensible w16cex:durableId="29B5474A" w16cex:dateUtc="2024-04-01T11:46:00Z"/>
  <w16cex:commentExtensible w16cex:durableId="29B7D628" w16cex:dateUtc="2024-04-03T10:20:00Z"/>
  <w16cex:commentExtensible w16cex:durableId="29B54C6F" w16cex:dateUtc="2024-04-01T12:08:00Z"/>
  <w16cex:commentExtensible w16cex:durableId="29B54DE1" w16cex:dateUtc="2024-04-01T12:14:00Z"/>
  <w16cex:commentExtensible w16cex:durableId="29B5519B" w16cex:dateUtc="2024-04-01T12:30:00Z"/>
  <w16cex:commentExtensible w16cex:durableId="29B5583C" w16cex:dateUtc="2024-04-01T12:58:00Z"/>
  <w16cex:commentExtensible w16cex:durableId="29B68A06" w16cex:dateUtc="2024-04-02T10:43:00Z"/>
  <w16cex:commentExtensible w16cex:durableId="29B68D33" w16cex:dateUtc="2024-04-02T10:57:00Z"/>
  <w16cex:commentExtensible w16cex:durableId="29B68D77" w16cex:dateUtc="2024-04-02T10:58:00Z"/>
  <w16cex:commentExtensible w16cex:durableId="29B68E9A" w16cex:dateUtc="2024-04-02T11:03:00Z"/>
  <w16cex:commentExtensible w16cex:durableId="29B69577" w16cex:dateUtc="2024-04-02T11:32:00Z"/>
  <w16cex:commentExtensible w16cex:durableId="29B6989C" w16cex:dateUtc="2024-04-02T11:45:00Z"/>
  <w16cex:commentExtensible w16cex:durableId="29B69EEC" w16cex:dateUtc="2024-04-02T12:12:00Z"/>
  <w16cex:commentExtensible w16cex:durableId="29B69905" w16cex:dateUtc="2024-04-02T11:47:00Z"/>
  <w16cex:commentExtensible w16cex:durableId="29B69943" w16cex:dateUtc="2024-04-02T11:48:00Z"/>
  <w16cex:commentExtensible w16cex:durableId="29B69A16" w16cex:dateUtc="2024-04-02T11:52:00Z"/>
  <w16cex:commentExtensible w16cex:durableId="29B6A111" w16cex:dateUtc="2024-04-02T12:21:00Z"/>
  <w16cex:commentExtensible w16cex:durableId="29B6A1F7" w16cex:dateUtc="2024-04-02T12:25:00Z"/>
  <w16cex:commentExtensible w16cex:durableId="29B6A135" w16cex:dateUtc="2024-04-02T12:22:00Z"/>
  <w16cex:commentExtensible w16cex:durableId="29B6A2B8" w16cex:dateUtc="2024-04-02T12:28:00Z"/>
  <w16cex:commentExtensible w16cex:durableId="29B6A3B5" w16cex:dateUtc="2024-04-02T12:33:00Z"/>
  <w16cex:commentExtensible w16cex:durableId="29B6F006" w16cex:dateUtc="2024-04-02T17:58:00Z"/>
  <w16cex:commentExtensible w16cex:durableId="29B6ED39" w16cex:dateUtc="2024-04-02T17:46:00Z"/>
  <w16cex:commentExtensible w16cex:durableId="29B6EE69" w16cex:dateUtc="2024-04-02T17:51:00Z"/>
  <w16cex:commentExtensible w16cex:durableId="29B6F597" w16cex:dateUtc="2024-04-02T18:22:00Z"/>
  <w16cex:commentExtensible w16cex:durableId="29B6F6B5" w16cex:dateUtc="2024-04-02T18:27:00Z"/>
  <w16cex:commentExtensible w16cex:durableId="29B6F0D5" w16cex:dateUtc="2024-04-02T18:02:00Z"/>
  <w16cex:commentExtensible w16cex:durableId="29B6F570" w16cex:dateUtc="2024-04-02T18:21:00Z"/>
  <w16cex:commentExtensible w16cex:durableId="29B6F383" w16cex:dateUtc="2024-04-02T18:13:00Z"/>
  <w16cex:commentExtensible w16cex:durableId="29B6F1DC" w16cex:dateUtc="2024-04-02T18:06:00Z"/>
  <w16cex:commentExtensible w16cex:durableId="29B6F2D5" w16cex:dateUtc="2024-04-02T18:10:00Z"/>
  <w16cex:commentExtensible w16cex:durableId="29B6F421" w16cex:dateUtc="2024-04-02T18:16:00Z"/>
  <w16cex:commentExtensible w16cex:durableId="29B6F792" w16cex:dateUtc="2024-04-02T18:30:00Z"/>
  <w16cex:commentExtensible w16cex:durableId="29B6F7B4" w16cex:dateUtc="2024-04-02T18:31:00Z"/>
  <w16cex:commentExtensible w16cex:durableId="29B6F7C4" w16cex:dateUtc="2024-04-02T18:31:00Z"/>
  <w16cex:commentExtensible w16cex:durableId="29B6F8C8" w16cex:dateUtc="2024-04-02T18:36:00Z"/>
  <w16cex:commentExtensible w16cex:durableId="29B6F960" w16cex:dateUtc="2024-04-02T18:38:00Z"/>
  <w16cex:commentExtensible w16cex:durableId="29B6FA44" w16cex:dateUtc="2024-04-02T18:42:00Z"/>
  <w16cex:commentExtensible w16cex:durableId="29B7ECE1" w16cex:dateUtc="2024-04-03T11:57:00Z"/>
  <w16cex:commentExtensible w16cex:durableId="29B6FDBD" w16cex:dateUtc="2024-04-02T18:57:00Z"/>
  <w16cex:commentExtensible w16cex:durableId="29B7D82F" w16cex:dateUtc="2024-04-03T10:29:00Z"/>
  <w16cex:commentExtensible w16cex:durableId="29B6FE36" w16cex:dateUtc="2024-04-02T1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9CCA5D" w16cid:durableId="29A6B987"/>
  <w16cid:commentId w16cid:paraId="0F9E8122" w16cid:durableId="29A6BACF"/>
  <w16cid:commentId w16cid:paraId="114BCFA8" w16cid:durableId="29AEB1A9"/>
  <w16cid:commentId w16cid:paraId="5B468A45" w16cid:durableId="29AEB43F"/>
  <w16cid:commentId w16cid:paraId="7C5F13DD" w16cid:durableId="29AEB7E4"/>
  <w16cid:commentId w16cid:paraId="057EE4B0" w16cid:durableId="29AEB53B"/>
  <w16cid:commentId w16cid:paraId="31EDB039" w16cid:durableId="29AEB909"/>
  <w16cid:commentId w16cid:paraId="574C2A60" w16cid:durableId="29AEB94F"/>
  <w16cid:commentId w16cid:paraId="75742AA0" w16cid:durableId="29AEBC86"/>
  <w16cid:commentId w16cid:paraId="37B1567F" w16cid:durableId="29AEBCFD"/>
  <w16cid:commentId w16cid:paraId="355ED0FD" w16cid:durableId="29AEBCC0"/>
  <w16cid:commentId w16cid:paraId="11CC1E89" w16cid:durableId="29B287D0"/>
  <w16cid:commentId w16cid:paraId="2D61E5A1" w16cid:durableId="29B288C3"/>
  <w16cid:commentId w16cid:paraId="61359E7C" w16cid:durableId="29B28943"/>
  <w16cid:commentId w16cid:paraId="42DD023E" w16cid:durableId="29B289B5"/>
  <w16cid:commentId w16cid:paraId="3716B2E2" w16cid:durableId="29B28A4F"/>
  <w16cid:commentId w16cid:paraId="3F0007CE" w16cid:durableId="29B291D5"/>
  <w16cid:commentId w16cid:paraId="09E0847B" w16cid:durableId="29B51310"/>
  <w16cid:commentId w16cid:paraId="16A1F357" w16cid:durableId="29B51787"/>
  <w16cid:commentId w16cid:paraId="347C0EF0" w16cid:durableId="29B51F30"/>
  <w16cid:commentId w16cid:paraId="034E458A" w16cid:durableId="29B54284"/>
  <w16cid:commentId w16cid:paraId="197F2CD9" w16cid:durableId="29B54619"/>
  <w16cid:commentId w16cid:paraId="343B3459" w16cid:durableId="29B5474A"/>
  <w16cid:commentId w16cid:paraId="5E95A39E" w16cid:durableId="29B7D628"/>
  <w16cid:commentId w16cid:paraId="0FA961CE" w16cid:durableId="29B54C6F"/>
  <w16cid:commentId w16cid:paraId="54A02A8C" w16cid:durableId="29B54DE1"/>
  <w16cid:commentId w16cid:paraId="0AC1FBBD" w16cid:durableId="29B5519B"/>
  <w16cid:commentId w16cid:paraId="4BA51438" w16cid:durableId="29B5583C"/>
  <w16cid:commentId w16cid:paraId="40BE897A" w16cid:durableId="29B68A06"/>
  <w16cid:commentId w16cid:paraId="453C7CFD" w16cid:durableId="29B68D33"/>
  <w16cid:commentId w16cid:paraId="669B9D0A" w16cid:durableId="29B68D77"/>
  <w16cid:commentId w16cid:paraId="76454413" w16cid:durableId="29B68E9A"/>
  <w16cid:commentId w16cid:paraId="2AD3DC89" w16cid:durableId="29B69577"/>
  <w16cid:commentId w16cid:paraId="1DC7A337" w16cid:durableId="29B6989C"/>
  <w16cid:commentId w16cid:paraId="7E339E04" w16cid:durableId="29B69EEC"/>
  <w16cid:commentId w16cid:paraId="60BCB2DA" w16cid:durableId="29B69905"/>
  <w16cid:commentId w16cid:paraId="3EF48D2F" w16cid:durableId="29B69943"/>
  <w16cid:commentId w16cid:paraId="0458B908" w16cid:durableId="29B69A16"/>
  <w16cid:commentId w16cid:paraId="7AA944E9" w16cid:durableId="29B6A111"/>
  <w16cid:commentId w16cid:paraId="37E25C3A" w16cid:durableId="29B6A1F7"/>
  <w16cid:commentId w16cid:paraId="08FBE3BE" w16cid:durableId="29B6A135"/>
  <w16cid:commentId w16cid:paraId="74793C1F" w16cid:durableId="29B6A2B8"/>
  <w16cid:commentId w16cid:paraId="5B5216E0" w16cid:durableId="29B6A3B5"/>
  <w16cid:commentId w16cid:paraId="5450A715" w16cid:durableId="29B6F006"/>
  <w16cid:commentId w16cid:paraId="09366EF5" w16cid:durableId="29B6ED39"/>
  <w16cid:commentId w16cid:paraId="4A9CE821" w16cid:durableId="29B6EE69"/>
  <w16cid:commentId w16cid:paraId="415DFD71" w16cid:durableId="29B6F597"/>
  <w16cid:commentId w16cid:paraId="7924251E" w16cid:durableId="29B6F6B5"/>
  <w16cid:commentId w16cid:paraId="03E22BDC" w16cid:durableId="29B6F0D5"/>
  <w16cid:commentId w16cid:paraId="5D1ED374" w16cid:durableId="29B6F570"/>
  <w16cid:commentId w16cid:paraId="08EC103D" w16cid:durableId="29B6F383"/>
  <w16cid:commentId w16cid:paraId="4443EDE2" w16cid:durableId="29B6F1DC"/>
  <w16cid:commentId w16cid:paraId="11D4BD08" w16cid:durableId="29B6F2D5"/>
  <w16cid:commentId w16cid:paraId="7B5EEC76" w16cid:durableId="29B6F421"/>
  <w16cid:commentId w16cid:paraId="6C26668E" w16cid:durableId="29B6F792"/>
  <w16cid:commentId w16cid:paraId="7EA5001B" w16cid:durableId="29B6F7B4"/>
  <w16cid:commentId w16cid:paraId="35EF2C53" w16cid:durableId="29B6F7C4"/>
  <w16cid:commentId w16cid:paraId="6987449D" w16cid:durableId="29B6F8C8"/>
  <w16cid:commentId w16cid:paraId="26A04E6B" w16cid:durableId="29B6F960"/>
  <w16cid:commentId w16cid:paraId="7105DCC8" w16cid:durableId="29B6FA44"/>
  <w16cid:commentId w16cid:paraId="42CE46C5" w16cid:durableId="29B7ECE1"/>
  <w16cid:commentId w16cid:paraId="752A4061" w16cid:durableId="29B6FDBD"/>
  <w16cid:commentId w16cid:paraId="6F5AD924" w16cid:durableId="29B7D82F"/>
  <w16cid:commentId w16cid:paraId="588F8C41" w16cid:durableId="29B6FE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71AD8" w14:textId="77777777" w:rsidR="008465ED" w:rsidRDefault="008465ED" w:rsidP="008465ED">
      <w:pPr>
        <w:spacing w:after="0" w:line="240" w:lineRule="auto"/>
      </w:pPr>
      <w:r>
        <w:separator/>
      </w:r>
    </w:p>
  </w:endnote>
  <w:endnote w:type="continuationSeparator" w:id="0">
    <w:p w14:paraId="39F0ADBC" w14:textId="77777777" w:rsidR="008465ED" w:rsidRDefault="008465ED" w:rsidP="008465ED">
      <w:pPr>
        <w:spacing w:after="0" w:line="240" w:lineRule="auto"/>
      </w:pPr>
      <w:r>
        <w:continuationSeparator/>
      </w:r>
    </w:p>
  </w:endnote>
  <w:endnote w:type="continuationNotice" w:id="1">
    <w:p w14:paraId="4F4C21DF" w14:textId="77777777" w:rsidR="003361C2" w:rsidRDefault="003361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45974722"/>
      <w:docPartObj>
        <w:docPartGallery w:val="Page Numbers (Bottom of Page)"/>
        <w:docPartUnique/>
      </w:docPartObj>
    </w:sdtPr>
    <w:sdtEndPr/>
    <w:sdtContent>
      <w:p w14:paraId="08391664" w14:textId="1CEB5024" w:rsidR="008465ED" w:rsidRPr="008465ED" w:rsidRDefault="008465ED">
        <w:pPr>
          <w:pStyle w:val="Jalus"/>
          <w:jc w:val="center"/>
          <w:rPr>
            <w:rFonts w:ascii="Times New Roman" w:hAnsi="Times New Roman" w:cs="Times New Roman"/>
          </w:rPr>
        </w:pPr>
        <w:r w:rsidRPr="008465ED">
          <w:rPr>
            <w:rFonts w:ascii="Times New Roman" w:hAnsi="Times New Roman" w:cs="Times New Roman"/>
          </w:rPr>
          <w:fldChar w:fldCharType="begin"/>
        </w:r>
        <w:r w:rsidRPr="008465ED">
          <w:rPr>
            <w:rFonts w:ascii="Times New Roman" w:hAnsi="Times New Roman" w:cs="Times New Roman"/>
          </w:rPr>
          <w:instrText>PAGE   \* MERGEFORMAT</w:instrText>
        </w:r>
        <w:r w:rsidRPr="008465ED">
          <w:rPr>
            <w:rFonts w:ascii="Times New Roman" w:hAnsi="Times New Roman" w:cs="Times New Roman"/>
          </w:rPr>
          <w:fldChar w:fldCharType="separate"/>
        </w:r>
        <w:r w:rsidRPr="008465ED">
          <w:rPr>
            <w:rFonts w:ascii="Times New Roman" w:hAnsi="Times New Roman" w:cs="Times New Roman"/>
          </w:rPr>
          <w:t>2</w:t>
        </w:r>
        <w:r w:rsidRPr="008465ED">
          <w:rPr>
            <w:rFonts w:ascii="Times New Roman" w:hAnsi="Times New Roman" w:cs="Times New Roman"/>
          </w:rPr>
          <w:fldChar w:fldCharType="end"/>
        </w:r>
      </w:p>
    </w:sdtContent>
  </w:sdt>
  <w:p w14:paraId="5654B424" w14:textId="77777777" w:rsidR="008465ED" w:rsidRPr="008465ED" w:rsidRDefault="008465ED">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4A8D" w14:textId="77777777" w:rsidR="008465ED" w:rsidRDefault="008465ED" w:rsidP="008465ED">
      <w:pPr>
        <w:spacing w:after="0" w:line="240" w:lineRule="auto"/>
      </w:pPr>
      <w:r>
        <w:separator/>
      </w:r>
    </w:p>
  </w:footnote>
  <w:footnote w:type="continuationSeparator" w:id="0">
    <w:p w14:paraId="352FCE23" w14:textId="77777777" w:rsidR="008465ED" w:rsidRDefault="008465ED" w:rsidP="008465ED">
      <w:pPr>
        <w:spacing w:after="0" w:line="240" w:lineRule="auto"/>
      </w:pPr>
      <w:r>
        <w:continuationSeparator/>
      </w:r>
    </w:p>
  </w:footnote>
  <w:footnote w:type="continuationNotice" w:id="1">
    <w:p w14:paraId="5F5C7556" w14:textId="77777777" w:rsidR="003361C2" w:rsidRDefault="003361C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E3C62"/>
    <w:multiLevelType w:val="hybridMultilevel"/>
    <w:tmpl w:val="031A75E6"/>
    <w:lvl w:ilvl="0" w:tplc="FFF8834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63D590E"/>
    <w:multiLevelType w:val="hybridMultilevel"/>
    <w:tmpl w:val="0B04EA06"/>
    <w:lvl w:ilvl="0" w:tplc="EBA488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04C7EE7"/>
    <w:multiLevelType w:val="hybridMultilevel"/>
    <w:tmpl w:val="D800F63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426460234">
    <w:abstractNumId w:val="0"/>
  </w:num>
  <w:num w:numId="2" w16cid:durableId="114954591">
    <w:abstractNumId w:val="1"/>
  </w:num>
  <w:num w:numId="3" w16cid:durableId="813332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FA"/>
    <w:rsid w:val="00005AD7"/>
    <w:rsid w:val="00007B90"/>
    <w:rsid w:val="00010ECA"/>
    <w:rsid w:val="0001195B"/>
    <w:rsid w:val="00013101"/>
    <w:rsid w:val="000139AE"/>
    <w:rsid w:val="00015723"/>
    <w:rsid w:val="00015D7D"/>
    <w:rsid w:val="0001627A"/>
    <w:rsid w:val="0002094C"/>
    <w:rsid w:val="00021742"/>
    <w:rsid w:val="00023A4B"/>
    <w:rsid w:val="00026E1F"/>
    <w:rsid w:val="000300A5"/>
    <w:rsid w:val="000336E0"/>
    <w:rsid w:val="00033FF4"/>
    <w:rsid w:val="00034D57"/>
    <w:rsid w:val="000357DB"/>
    <w:rsid w:val="00037FC5"/>
    <w:rsid w:val="00040124"/>
    <w:rsid w:val="00041458"/>
    <w:rsid w:val="000416F0"/>
    <w:rsid w:val="00041F6D"/>
    <w:rsid w:val="00043838"/>
    <w:rsid w:val="000452A6"/>
    <w:rsid w:val="00047C04"/>
    <w:rsid w:val="00050B5A"/>
    <w:rsid w:val="00057B78"/>
    <w:rsid w:val="00061AD6"/>
    <w:rsid w:val="00062A25"/>
    <w:rsid w:val="00063AFB"/>
    <w:rsid w:val="000653E4"/>
    <w:rsid w:val="00066B6D"/>
    <w:rsid w:val="00070286"/>
    <w:rsid w:val="00070ADB"/>
    <w:rsid w:val="000754F3"/>
    <w:rsid w:val="000831B4"/>
    <w:rsid w:val="00083432"/>
    <w:rsid w:val="00090927"/>
    <w:rsid w:val="00093FB7"/>
    <w:rsid w:val="000947C3"/>
    <w:rsid w:val="000956A8"/>
    <w:rsid w:val="000A5105"/>
    <w:rsid w:val="000A5F0B"/>
    <w:rsid w:val="000B0D30"/>
    <w:rsid w:val="000B2593"/>
    <w:rsid w:val="000B2E62"/>
    <w:rsid w:val="000B3082"/>
    <w:rsid w:val="000B4A60"/>
    <w:rsid w:val="000B6EB2"/>
    <w:rsid w:val="000B7CC6"/>
    <w:rsid w:val="000C24D6"/>
    <w:rsid w:val="000C304F"/>
    <w:rsid w:val="000C3FCB"/>
    <w:rsid w:val="000D4554"/>
    <w:rsid w:val="000D5107"/>
    <w:rsid w:val="000D67A1"/>
    <w:rsid w:val="000D727D"/>
    <w:rsid w:val="000E56C7"/>
    <w:rsid w:val="000E61A5"/>
    <w:rsid w:val="000F6A00"/>
    <w:rsid w:val="000F6C8A"/>
    <w:rsid w:val="000F6CF6"/>
    <w:rsid w:val="00100871"/>
    <w:rsid w:val="00102399"/>
    <w:rsid w:val="00103099"/>
    <w:rsid w:val="00104D4E"/>
    <w:rsid w:val="001079D5"/>
    <w:rsid w:val="00107EDC"/>
    <w:rsid w:val="00110425"/>
    <w:rsid w:val="00113EEE"/>
    <w:rsid w:val="001209AC"/>
    <w:rsid w:val="00126151"/>
    <w:rsid w:val="001304B8"/>
    <w:rsid w:val="0013294D"/>
    <w:rsid w:val="00137D41"/>
    <w:rsid w:val="001422C7"/>
    <w:rsid w:val="001424DC"/>
    <w:rsid w:val="00146432"/>
    <w:rsid w:val="001475E6"/>
    <w:rsid w:val="00147824"/>
    <w:rsid w:val="00151443"/>
    <w:rsid w:val="0015277C"/>
    <w:rsid w:val="001529EF"/>
    <w:rsid w:val="001542D5"/>
    <w:rsid w:val="00156CB6"/>
    <w:rsid w:val="001572C5"/>
    <w:rsid w:val="0016022E"/>
    <w:rsid w:val="00160BEB"/>
    <w:rsid w:val="00160EA4"/>
    <w:rsid w:val="0016188E"/>
    <w:rsid w:val="00162A02"/>
    <w:rsid w:val="001646C3"/>
    <w:rsid w:val="00164AB5"/>
    <w:rsid w:val="0016503F"/>
    <w:rsid w:val="001652CE"/>
    <w:rsid w:val="001658E5"/>
    <w:rsid w:val="00166F95"/>
    <w:rsid w:val="00172520"/>
    <w:rsid w:val="001731F7"/>
    <w:rsid w:val="00182E68"/>
    <w:rsid w:val="00183B23"/>
    <w:rsid w:val="00183F85"/>
    <w:rsid w:val="00185B5B"/>
    <w:rsid w:val="00190B20"/>
    <w:rsid w:val="00194FE6"/>
    <w:rsid w:val="001955D9"/>
    <w:rsid w:val="001967E4"/>
    <w:rsid w:val="001A024A"/>
    <w:rsid w:val="001A375F"/>
    <w:rsid w:val="001A4BAF"/>
    <w:rsid w:val="001A7C9B"/>
    <w:rsid w:val="001B06AC"/>
    <w:rsid w:val="001B2F96"/>
    <w:rsid w:val="001B33FA"/>
    <w:rsid w:val="001B5C3C"/>
    <w:rsid w:val="001B5D19"/>
    <w:rsid w:val="001C1CD6"/>
    <w:rsid w:val="001C26C2"/>
    <w:rsid w:val="001C4061"/>
    <w:rsid w:val="001C662E"/>
    <w:rsid w:val="001C755A"/>
    <w:rsid w:val="001D17F8"/>
    <w:rsid w:val="001D1FD9"/>
    <w:rsid w:val="001D409F"/>
    <w:rsid w:val="001D587E"/>
    <w:rsid w:val="001F1F47"/>
    <w:rsid w:val="001F23F2"/>
    <w:rsid w:val="001F4C7F"/>
    <w:rsid w:val="001F59C1"/>
    <w:rsid w:val="002025C2"/>
    <w:rsid w:val="0020584D"/>
    <w:rsid w:val="00206425"/>
    <w:rsid w:val="00207DCB"/>
    <w:rsid w:val="00211DFE"/>
    <w:rsid w:val="00215C4E"/>
    <w:rsid w:val="002168D6"/>
    <w:rsid w:val="002216F3"/>
    <w:rsid w:val="002241DB"/>
    <w:rsid w:val="00226D1E"/>
    <w:rsid w:val="00231339"/>
    <w:rsid w:val="0023190B"/>
    <w:rsid w:val="00233F9E"/>
    <w:rsid w:val="002347C1"/>
    <w:rsid w:val="00234B68"/>
    <w:rsid w:val="0024157A"/>
    <w:rsid w:val="00241D30"/>
    <w:rsid w:val="00242417"/>
    <w:rsid w:val="0024338A"/>
    <w:rsid w:val="00244EC0"/>
    <w:rsid w:val="0024553B"/>
    <w:rsid w:val="00250E62"/>
    <w:rsid w:val="00251A8F"/>
    <w:rsid w:val="002522B4"/>
    <w:rsid w:val="00254564"/>
    <w:rsid w:val="002548FA"/>
    <w:rsid w:val="002557C5"/>
    <w:rsid w:val="00256720"/>
    <w:rsid w:val="00256B99"/>
    <w:rsid w:val="0026135C"/>
    <w:rsid w:val="002613BF"/>
    <w:rsid w:val="00264AD1"/>
    <w:rsid w:val="00267088"/>
    <w:rsid w:val="002678A6"/>
    <w:rsid w:val="0027108E"/>
    <w:rsid w:val="00274D3A"/>
    <w:rsid w:val="0028050D"/>
    <w:rsid w:val="0028104E"/>
    <w:rsid w:val="002819A4"/>
    <w:rsid w:val="0029079B"/>
    <w:rsid w:val="002951EC"/>
    <w:rsid w:val="00295D24"/>
    <w:rsid w:val="002A09BF"/>
    <w:rsid w:val="002A0D58"/>
    <w:rsid w:val="002A4C88"/>
    <w:rsid w:val="002A4CC3"/>
    <w:rsid w:val="002A6CDF"/>
    <w:rsid w:val="002B1BC7"/>
    <w:rsid w:val="002B6C22"/>
    <w:rsid w:val="002C1AB0"/>
    <w:rsid w:val="002C46BB"/>
    <w:rsid w:val="002C49D7"/>
    <w:rsid w:val="002C5CD5"/>
    <w:rsid w:val="002C615A"/>
    <w:rsid w:val="002C7645"/>
    <w:rsid w:val="002D1236"/>
    <w:rsid w:val="002D1BD8"/>
    <w:rsid w:val="002D1E9F"/>
    <w:rsid w:val="002D3497"/>
    <w:rsid w:val="002D552E"/>
    <w:rsid w:val="002E108E"/>
    <w:rsid w:val="002E1499"/>
    <w:rsid w:val="002E735C"/>
    <w:rsid w:val="002E749D"/>
    <w:rsid w:val="00302E7A"/>
    <w:rsid w:val="00305BD9"/>
    <w:rsid w:val="0031108B"/>
    <w:rsid w:val="00312140"/>
    <w:rsid w:val="00314945"/>
    <w:rsid w:val="003152FD"/>
    <w:rsid w:val="00315B3D"/>
    <w:rsid w:val="00316C91"/>
    <w:rsid w:val="00317DEF"/>
    <w:rsid w:val="00321436"/>
    <w:rsid w:val="00322726"/>
    <w:rsid w:val="00322F9A"/>
    <w:rsid w:val="003245C8"/>
    <w:rsid w:val="003247E2"/>
    <w:rsid w:val="00325B09"/>
    <w:rsid w:val="003274A7"/>
    <w:rsid w:val="00327C61"/>
    <w:rsid w:val="00331E16"/>
    <w:rsid w:val="0033213E"/>
    <w:rsid w:val="00332F7A"/>
    <w:rsid w:val="00332F97"/>
    <w:rsid w:val="003354C3"/>
    <w:rsid w:val="003361C2"/>
    <w:rsid w:val="0034065B"/>
    <w:rsid w:val="00341456"/>
    <w:rsid w:val="0034147F"/>
    <w:rsid w:val="0034570B"/>
    <w:rsid w:val="00350E45"/>
    <w:rsid w:val="0035137E"/>
    <w:rsid w:val="003608AD"/>
    <w:rsid w:val="00367AF0"/>
    <w:rsid w:val="00367DFB"/>
    <w:rsid w:val="00373091"/>
    <w:rsid w:val="003747F6"/>
    <w:rsid w:val="00374CB0"/>
    <w:rsid w:val="00375235"/>
    <w:rsid w:val="0037552A"/>
    <w:rsid w:val="0038048D"/>
    <w:rsid w:val="00380C69"/>
    <w:rsid w:val="003815B6"/>
    <w:rsid w:val="003820B3"/>
    <w:rsid w:val="00383767"/>
    <w:rsid w:val="003859BE"/>
    <w:rsid w:val="00385CE0"/>
    <w:rsid w:val="00386923"/>
    <w:rsid w:val="00390C44"/>
    <w:rsid w:val="0039139E"/>
    <w:rsid w:val="003944C7"/>
    <w:rsid w:val="00396EEF"/>
    <w:rsid w:val="003A22A4"/>
    <w:rsid w:val="003A345F"/>
    <w:rsid w:val="003A36E3"/>
    <w:rsid w:val="003A3C0E"/>
    <w:rsid w:val="003A515D"/>
    <w:rsid w:val="003A5365"/>
    <w:rsid w:val="003A71B4"/>
    <w:rsid w:val="003A79B3"/>
    <w:rsid w:val="003B0B7F"/>
    <w:rsid w:val="003B0D52"/>
    <w:rsid w:val="003B2F99"/>
    <w:rsid w:val="003B4283"/>
    <w:rsid w:val="003B5EE8"/>
    <w:rsid w:val="003B699B"/>
    <w:rsid w:val="003C3F51"/>
    <w:rsid w:val="003C612D"/>
    <w:rsid w:val="003C6162"/>
    <w:rsid w:val="003C7D5E"/>
    <w:rsid w:val="003D0112"/>
    <w:rsid w:val="003D0D43"/>
    <w:rsid w:val="003D286A"/>
    <w:rsid w:val="003D29DA"/>
    <w:rsid w:val="003D44BE"/>
    <w:rsid w:val="003D55E0"/>
    <w:rsid w:val="003E3A26"/>
    <w:rsid w:val="003F180B"/>
    <w:rsid w:val="003F2149"/>
    <w:rsid w:val="003F32F2"/>
    <w:rsid w:val="003F481A"/>
    <w:rsid w:val="003F4E1F"/>
    <w:rsid w:val="003F521F"/>
    <w:rsid w:val="003F78F6"/>
    <w:rsid w:val="003F7A19"/>
    <w:rsid w:val="00402B7E"/>
    <w:rsid w:val="00403F05"/>
    <w:rsid w:val="00404341"/>
    <w:rsid w:val="00405AD3"/>
    <w:rsid w:val="00405E8B"/>
    <w:rsid w:val="00406488"/>
    <w:rsid w:val="00407764"/>
    <w:rsid w:val="0041208C"/>
    <w:rsid w:val="00413609"/>
    <w:rsid w:val="00424A31"/>
    <w:rsid w:val="00433567"/>
    <w:rsid w:val="0043426A"/>
    <w:rsid w:val="00435467"/>
    <w:rsid w:val="00435B17"/>
    <w:rsid w:val="00436A03"/>
    <w:rsid w:val="00436AFB"/>
    <w:rsid w:val="0043739A"/>
    <w:rsid w:val="004417A9"/>
    <w:rsid w:val="00442D59"/>
    <w:rsid w:val="00444768"/>
    <w:rsid w:val="00445A3D"/>
    <w:rsid w:val="00446896"/>
    <w:rsid w:val="00446AE2"/>
    <w:rsid w:val="0045168B"/>
    <w:rsid w:val="00452918"/>
    <w:rsid w:val="00453586"/>
    <w:rsid w:val="004538E0"/>
    <w:rsid w:val="004568C6"/>
    <w:rsid w:val="004603B7"/>
    <w:rsid w:val="00472675"/>
    <w:rsid w:val="00473498"/>
    <w:rsid w:val="00476FB2"/>
    <w:rsid w:val="0048733F"/>
    <w:rsid w:val="00490E5B"/>
    <w:rsid w:val="00492E28"/>
    <w:rsid w:val="00496EEF"/>
    <w:rsid w:val="00496EFB"/>
    <w:rsid w:val="004A0B3B"/>
    <w:rsid w:val="004A1745"/>
    <w:rsid w:val="004A1C63"/>
    <w:rsid w:val="004A2FBC"/>
    <w:rsid w:val="004A3447"/>
    <w:rsid w:val="004B0376"/>
    <w:rsid w:val="004B1357"/>
    <w:rsid w:val="004C0495"/>
    <w:rsid w:val="004C66A2"/>
    <w:rsid w:val="004D16D1"/>
    <w:rsid w:val="004D2942"/>
    <w:rsid w:val="004D3C61"/>
    <w:rsid w:val="004D53CE"/>
    <w:rsid w:val="004D631E"/>
    <w:rsid w:val="004E4356"/>
    <w:rsid w:val="004E4668"/>
    <w:rsid w:val="004E4903"/>
    <w:rsid w:val="004F600C"/>
    <w:rsid w:val="00500569"/>
    <w:rsid w:val="00500BCA"/>
    <w:rsid w:val="00502E4B"/>
    <w:rsid w:val="0050316A"/>
    <w:rsid w:val="005100D8"/>
    <w:rsid w:val="00510A0D"/>
    <w:rsid w:val="005124E9"/>
    <w:rsid w:val="0051309E"/>
    <w:rsid w:val="00516144"/>
    <w:rsid w:val="00517DC5"/>
    <w:rsid w:val="0052164E"/>
    <w:rsid w:val="0052175B"/>
    <w:rsid w:val="00521D81"/>
    <w:rsid w:val="005255E5"/>
    <w:rsid w:val="00525FCC"/>
    <w:rsid w:val="0052603F"/>
    <w:rsid w:val="005264BF"/>
    <w:rsid w:val="005276F8"/>
    <w:rsid w:val="00532D61"/>
    <w:rsid w:val="0053396B"/>
    <w:rsid w:val="00533A03"/>
    <w:rsid w:val="00536AC7"/>
    <w:rsid w:val="00541DDB"/>
    <w:rsid w:val="00547195"/>
    <w:rsid w:val="00550C5D"/>
    <w:rsid w:val="00551F2B"/>
    <w:rsid w:val="00557E79"/>
    <w:rsid w:val="0056088C"/>
    <w:rsid w:val="00560D34"/>
    <w:rsid w:val="005637F0"/>
    <w:rsid w:val="00570BFB"/>
    <w:rsid w:val="00573149"/>
    <w:rsid w:val="00574088"/>
    <w:rsid w:val="00575F82"/>
    <w:rsid w:val="0057799E"/>
    <w:rsid w:val="0058678A"/>
    <w:rsid w:val="005867DC"/>
    <w:rsid w:val="0058782D"/>
    <w:rsid w:val="0059005A"/>
    <w:rsid w:val="005920E3"/>
    <w:rsid w:val="00593FA9"/>
    <w:rsid w:val="005A16B8"/>
    <w:rsid w:val="005A31A5"/>
    <w:rsid w:val="005A73ED"/>
    <w:rsid w:val="005B2A81"/>
    <w:rsid w:val="005B3D05"/>
    <w:rsid w:val="005B4CE6"/>
    <w:rsid w:val="005B7BE4"/>
    <w:rsid w:val="005C1238"/>
    <w:rsid w:val="005C37D2"/>
    <w:rsid w:val="005C498B"/>
    <w:rsid w:val="005C4F72"/>
    <w:rsid w:val="005C7419"/>
    <w:rsid w:val="005C74E8"/>
    <w:rsid w:val="005E2224"/>
    <w:rsid w:val="005E3D11"/>
    <w:rsid w:val="005F3CCA"/>
    <w:rsid w:val="005F6B32"/>
    <w:rsid w:val="006003F4"/>
    <w:rsid w:val="00601D03"/>
    <w:rsid w:val="0060210E"/>
    <w:rsid w:val="006043D0"/>
    <w:rsid w:val="0060546F"/>
    <w:rsid w:val="00605CF3"/>
    <w:rsid w:val="00610790"/>
    <w:rsid w:val="00614FAE"/>
    <w:rsid w:val="0061541F"/>
    <w:rsid w:val="006166AA"/>
    <w:rsid w:val="006171CD"/>
    <w:rsid w:val="006203C8"/>
    <w:rsid w:val="0062287B"/>
    <w:rsid w:val="00623FC9"/>
    <w:rsid w:val="006242EA"/>
    <w:rsid w:val="00625F2A"/>
    <w:rsid w:val="00631589"/>
    <w:rsid w:val="00632E2F"/>
    <w:rsid w:val="00633BD0"/>
    <w:rsid w:val="00634312"/>
    <w:rsid w:val="006365E9"/>
    <w:rsid w:val="00652643"/>
    <w:rsid w:val="0065763B"/>
    <w:rsid w:val="00660454"/>
    <w:rsid w:val="006669E2"/>
    <w:rsid w:val="0067103B"/>
    <w:rsid w:val="00671E40"/>
    <w:rsid w:val="00673732"/>
    <w:rsid w:val="00680571"/>
    <w:rsid w:val="00682513"/>
    <w:rsid w:val="00684CD2"/>
    <w:rsid w:val="00684FFE"/>
    <w:rsid w:val="006857A6"/>
    <w:rsid w:val="00686E1C"/>
    <w:rsid w:val="00692699"/>
    <w:rsid w:val="00692DDD"/>
    <w:rsid w:val="00694530"/>
    <w:rsid w:val="00697B84"/>
    <w:rsid w:val="006A0E92"/>
    <w:rsid w:val="006A172A"/>
    <w:rsid w:val="006A1C77"/>
    <w:rsid w:val="006A289B"/>
    <w:rsid w:val="006A6F29"/>
    <w:rsid w:val="006B203C"/>
    <w:rsid w:val="006B47B8"/>
    <w:rsid w:val="006B50EB"/>
    <w:rsid w:val="006C1977"/>
    <w:rsid w:val="006C263F"/>
    <w:rsid w:val="006C421E"/>
    <w:rsid w:val="006C4B19"/>
    <w:rsid w:val="006C50AA"/>
    <w:rsid w:val="006C6E54"/>
    <w:rsid w:val="006D09BC"/>
    <w:rsid w:val="006D3E69"/>
    <w:rsid w:val="006D5C47"/>
    <w:rsid w:val="006E4006"/>
    <w:rsid w:val="006E4197"/>
    <w:rsid w:val="006E685B"/>
    <w:rsid w:val="006F27FE"/>
    <w:rsid w:val="006F3F36"/>
    <w:rsid w:val="006F46B9"/>
    <w:rsid w:val="006F6A7E"/>
    <w:rsid w:val="006F7B6C"/>
    <w:rsid w:val="007004A0"/>
    <w:rsid w:val="00700DFB"/>
    <w:rsid w:val="00701243"/>
    <w:rsid w:val="007042EC"/>
    <w:rsid w:val="00705678"/>
    <w:rsid w:val="00714BC7"/>
    <w:rsid w:val="00717431"/>
    <w:rsid w:val="00722F78"/>
    <w:rsid w:val="00724D8E"/>
    <w:rsid w:val="007257B2"/>
    <w:rsid w:val="00725A71"/>
    <w:rsid w:val="0072671A"/>
    <w:rsid w:val="00732F97"/>
    <w:rsid w:val="007355DC"/>
    <w:rsid w:val="00736485"/>
    <w:rsid w:val="00740CEB"/>
    <w:rsid w:val="00740EEA"/>
    <w:rsid w:val="00741B9C"/>
    <w:rsid w:val="00743A7C"/>
    <w:rsid w:val="00747B40"/>
    <w:rsid w:val="00751E91"/>
    <w:rsid w:val="0075210F"/>
    <w:rsid w:val="00752A70"/>
    <w:rsid w:val="00754F39"/>
    <w:rsid w:val="00760CAF"/>
    <w:rsid w:val="00761510"/>
    <w:rsid w:val="00762355"/>
    <w:rsid w:val="0076315C"/>
    <w:rsid w:val="00764722"/>
    <w:rsid w:val="00764A3B"/>
    <w:rsid w:val="00766EED"/>
    <w:rsid w:val="00774A9F"/>
    <w:rsid w:val="00774ADC"/>
    <w:rsid w:val="0077565D"/>
    <w:rsid w:val="0077614C"/>
    <w:rsid w:val="007769CA"/>
    <w:rsid w:val="00776D3F"/>
    <w:rsid w:val="00776D5D"/>
    <w:rsid w:val="00777805"/>
    <w:rsid w:val="00780DD0"/>
    <w:rsid w:val="00782347"/>
    <w:rsid w:val="00783010"/>
    <w:rsid w:val="007875D0"/>
    <w:rsid w:val="00792196"/>
    <w:rsid w:val="0079799F"/>
    <w:rsid w:val="007A1653"/>
    <w:rsid w:val="007A339F"/>
    <w:rsid w:val="007A3807"/>
    <w:rsid w:val="007A50D3"/>
    <w:rsid w:val="007A5833"/>
    <w:rsid w:val="007A778B"/>
    <w:rsid w:val="007A7EB9"/>
    <w:rsid w:val="007B1CD1"/>
    <w:rsid w:val="007B4106"/>
    <w:rsid w:val="007B50DB"/>
    <w:rsid w:val="007C16E6"/>
    <w:rsid w:val="007C33A7"/>
    <w:rsid w:val="007D3F89"/>
    <w:rsid w:val="007D3FBB"/>
    <w:rsid w:val="007D4E4D"/>
    <w:rsid w:val="007D68A1"/>
    <w:rsid w:val="007D7053"/>
    <w:rsid w:val="007E060F"/>
    <w:rsid w:val="007E1254"/>
    <w:rsid w:val="007E179D"/>
    <w:rsid w:val="007E3A61"/>
    <w:rsid w:val="007E7377"/>
    <w:rsid w:val="007F3714"/>
    <w:rsid w:val="00801C63"/>
    <w:rsid w:val="00803333"/>
    <w:rsid w:val="008053A6"/>
    <w:rsid w:val="008077B7"/>
    <w:rsid w:val="00822C28"/>
    <w:rsid w:val="008309C1"/>
    <w:rsid w:val="00830B41"/>
    <w:rsid w:val="00831895"/>
    <w:rsid w:val="00835DF8"/>
    <w:rsid w:val="0084074E"/>
    <w:rsid w:val="0084160E"/>
    <w:rsid w:val="008418AA"/>
    <w:rsid w:val="008465ED"/>
    <w:rsid w:val="00846AC0"/>
    <w:rsid w:val="0084763B"/>
    <w:rsid w:val="00854D97"/>
    <w:rsid w:val="0085743A"/>
    <w:rsid w:val="00857774"/>
    <w:rsid w:val="00860D32"/>
    <w:rsid w:val="00861456"/>
    <w:rsid w:val="00861DD0"/>
    <w:rsid w:val="00867788"/>
    <w:rsid w:val="008761FF"/>
    <w:rsid w:val="00876E88"/>
    <w:rsid w:val="008837F6"/>
    <w:rsid w:val="0088545B"/>
    <w:rsid w:val="00885F4E"/>
    <w:rsid w:val="008900FA"/>
    <w:rsid w:val="00890CC0"/>
    <w:rsid w:val="008915ED"/>
    <w:rsid w:val="0089166D"/>
    <w:rsid w:val="008926B9"/>
    <w:rsid w:val="00894AC5"/>
    <w:rsid w:val="008A79AF"/>
    <w:rsid w:val="008B6882"/>
    <w:rsid w:val="008B7DAF"/>
    <w:rsid w:val="008C2B7F"/>
    <w:rsid w:val="008C4448"/>
    <w:rsid w:val="008C4CC5"/>
    <w:rsid w:val="008C4F33"/>
    <w:rsid w:val="008C65EB"/>
    <w:rsid w:val="008C7B28"/>
    <w:rsid w:val="008D0908"/>
    <w:rsid w:val="008D0A9A"/>
    <w:rsid w:val="008D1964"/>
    <w:rsid w:val="008D4957"/>
    <w:rsid w:val="008D7932"/>
    <w:rsid w:val="008E1005"/>
    <w:rsid w:val="008E1FAB"/>
    <w:rsid w:val="008E30F9"/>
    <w:rsid w:val="008E3DE1"/>
    <w:rsid w:val="008E3F35"/>
    <w:rsid w:val="008E6471"/>
    <w:rsid w:val="008E65B0"/>
    <w:rsid w:val="008E7D72"/>
    <w:rsid w:val="008F2E1E"/>
    <w:rsid w:val="008F7539"/>
    <w:rsid w:val="008F7C6F"/>
    <w:rsid w:val="00901F89"/>
    <w:rsid w:val="009021CB"/>
    <w:rsid w:val="009030C2"/>
    <w:rsid w:val="009037C2"/>
    <w:rsid w:val="00903D31"/>
    <w:rsid w:val="00904440"/>
    <w:rsid w:val="00905889"/>
    <w:rsid w:val="009062C2"/>
    <w:rsid w:val="00911E57"/>
    <w:rsid w:val="00911EC7"/>
    <w:rsid w:val="00913845"/>
    <w:rsid w:val="00914BC6"/>
    <w:rsid w:val="00920EC9"/>
    <w:rsid w:val="00921184"/>
    <w:rsid w:val="009216BA"/>
    <w:rsid w:val="00924093"/>
    <w:rsid w:val="00925F14"/>
    <w:rsid w:val="0092737A"/>
    <w:rsid w:val="00934394"/>
    <w:rsid w:val="0093475E"/>
    <w:rsid w:val="0093603B"/>
    <w:rsid w:val="00937479"/>
    <w:rsid w:val="00941D7D"/>
    <w:rsid w:val="00950933"/>
    <w:rsid w:val="0095507B"/>
    <w:rsid w:val="00957887"/>
    <w:rsid w:val="00957ED3"/>
    <w:rsid w:val="0096568B"/>
    <w:rsid w:val="00970D1E"/>
    <w:rsid w:val="00971533"/>
    <w:rsid w:val="00981A4F"/>
    <w:rsid w:val="00982948"/>
    <w:rsid w:val="009850CE"/>
    <w:rsid w:val="0099191E"/>
    <w:rsid w:val="00993943"/>
    <w:rsid w:val="009957EC"/>
    <w:rsid w:val="00995D5F"/>
    <w:rsid w:val="00996617"/>
    <w:rsid w:val="00996E62"/>
    <w:rsid w:val="009975B7"/>
    <w:rsid w:val="009A1A96"/>
    <w:rsid w:val="009A2E66"/>
    <w:rsid w:val="009A5A8C"/>
    <w:rsid w:val="009B1950"/>
    <w:rsid w:val="009B4522"/>
    <w:rsid w:val="009C14D2"/>
    <w:rsid w:val="009C283A"/>
    <w:rsid w:val="009C457F"/>
    <w:rsid w:val="009C4AF2"/>
    <w:rsid w:val="009C60B9"/>
    <w:rsid w:val="009D02A4"/>
    <w:rsid w:val="009D4A9B"/>
    <w:rsid w:val="009D554D"/>
    <w:rsid w:val="009E393C"/>
    <w:rsid w:val="009E4EFB"/>
    <w:rsid w:val="009F22A9"/>
    <w:rsid w:val="009F2475"/>
    <w:rsid w:val="009F254E"/>
    <w:rsid w:val="009F28B6"/>
    <w:rsid w:val="009F2F29"/>
    <w:rsid w:val="009F5B6A"/>
    <w:rsid w:val="009F6DB1"/>
    <w:rsid w:val="009F7436"/>
    <w:rsid w:val="00A00EED"/>
    <w:rsid w:val="00A01660"/>
    <w:rsid w:val="00A0305E"/>
    <w:rsid w:val="00A054D7"/>
    <w:rsid w:val="00A05E59"/>
    <w:rsid w:val="00A06405"/>
    <w:rsid w:val="00A10363"/>
    <w:rsid w:val="00A118D3"/>
    <w:rsid w:val="00A12215"/>
    <w:rsid w:val="00A175BD"/>
    <w:rsid w:val="00A17AFF"/>
    <w:rsid w:val="00A204B0"/>
    <w:rsid w:val="00A24871"/>
    <w:rsid w:val="00A258BD"/>
    <w:rsid w:val="00A25A1F"/>
    <w:rsid w:val="00A26A15"/>
    <w:rsid w:val="00A31755"/>
    <w:rsid w:val="00A355AD"/>
    <w:rsid w:val="00A46F10"/>
    <w:rsid w:val="00A52F11"/>
    <w:rsid w:val="00A56469"/>
    <w:rsid w:val="00A56EF1"/>
    <w:rsid w:val="00A57A16"/>
    <w:rsid w:val="00A61A0C"/>
    <w:rsid w:val="00A61A10"/>
    <w:rsid w:val="00A62112"/>
    <w:rsid w:val="00A63F4D"/>
    <w:rsid w:val="00A656FC"/>
    <w:rsid w:val="00A65891"/>
    <w:rsid w:val="00A665EA"/>
    <w:rsid w:val="00A70272"/>
    <w:rsid w:val="00A70C0D"/>
    <w:rsid w:val="00A71C18"/>
    <w:rsid w:val="00A72DF0"/>
    <w:rsid w:val="00A743CD"/>
    <w:rsid w:val="00A7455E"/>
    <w:rsid w:val="00A74A2E"/>
    <w:rsid w:val="00A753D6"/>
    <w:rsid w:val="00A819FE"/>
    <w:rsid w:val="00A81EFB"/>
    <w:rsid w:val="00A84B23"/>
    <w:rsid w:val="00A901CB"/>
    <w:rsid w:val="00A9039D"/>
    <w:rsid w:val="00A933AB"/>
    <w:rsid w:val="00A968F4"/>
    <w:rsid w:val="00AA3EAD"/>
    <w:rsid w:val="00AA43DC"/>
    <w:rsid w:val="00AA496D"/>
    <w:rsid w:val="00AA49E9"/>
    <w:rsid w:val="00AA571F"/>
    <w:rsid w:val="00AB144F"/>
    <w:rsid w:val="00AB4028"/>
    <w:rsid w:val="00AB5506"/>
    <w:rsid w:val="00AC25D1"/>
    <w:rsid w:val="00AC4ED5"/>
    <w:rsid w:val="00AC6F64"/>
    <w:rsid w:val="00AC74AA"/>
    <w:rsid w:val="00AD303D"/>
    <w:rsid w:val="00AD61C4"/>
    <w:rsid w:val="00AD656E"/>
    <w:rsid w:val="00AE399E"/>
    <w:rsid w:val="00AE3A61"/>
    <w:rsid w:val="00AE5BDA"/>
    <w:rsid w:val="00AF11C9"/>
    <w:rsid w:val="00AF1B7A"/>
    <w:rsid w:val="00AF1CDE"/>
    <w:rsid w:val="00AF2919"/>
    <w:rsid w:val="00AF376E"/>
    <w:rsid w:val="00B01317"/>
    <w:rsid w:val="00B02C92"/>
    <w:rsid w:val="00B06D26"/>
    <w:rsid w:val="00B104DA"/>
    <w:rsid w:val="00B11C9E"/>
    <w:rsid w:val="00B14A39"/>
    <w:rsid w:val="00B17C9D"/>
    <w:rsid w:val="00B17EDB"/>
    <w:rsid w:val="00B24E37"/>
    <w:rsid w:val="00B2577B"/>
    <w:rsid w:val="00B31565"/>
    <w:rsid w:val="00B31C6D"/>
    <w:rsid w:val="00B32BE7"/>
    <w:rsid w:val="00B3435A"/>
    <w:rsid w:val="00B36B9E"/>
    <w:rsid w:val="00B3715C"/>
    <w:rsid w:val="00B416FF"/>
    <w:rsid w:val="00B42D1B"/>
    <w:rsid w:val="00B45760"/>
    <w:rsid w:val="00B508CD"/>
    <w:rsid w:val="00B5246D"/>
    <w:rsid w:val="00B5266C"/>
    <w:rsid w:val="00B54885"/>
    <w:rsid w:val="00B607F6"/>
    <w:rsid w:val="00B63805"/>
    <w:rsid w:val="00B63ABC"/>
    <w:rsid w:val="00B64F50"/>
    <w:rsid w:val="00B658D2"/>
    <w:rsid w:val="00B66CEE"/>
    <w:rsid w:val="00B67F80"/>
    <w:rsid w:val="00B70967"/>
    <w:rsid w:val="00B736B7"/>
    <w:rsid w:val="00B75519"/>
    <w:rsid w:val="00B75733"/>
    <w:rsid w:val="00B766C5"/>
    <w:rsid w:val="00B767CB"/>
    <w:rsid w:val="00B770C3"/>
    <w:rsid w:val="00B85030"/>
    <w:rsid w:val="00B86CF6"/>
    <w:rsid w:val="00B91935"/>
    <w:rsid w:val="00B92EDA"/>
    <w:rsid w:val="00B938B6"/>
    <w:rsid w:val="00B93B40"/>
    <w:rsid w:val="00BA0D9A"/>
    <w:rsid w:val="00BA0FAA"/>
    <w:rsid w:val="00BA1287"/>
    <w:rsid w:val="00BA1AA3"/>
    <w:rsid w:val="00BA3C57"/>
    <w:rsid w:val="00BA6582"/>
    <w:rsid w:val="00BB0F4F"/>
    <w:rsid w:val="00BB69C0"/>
    <w:rsid w:val="00BB6E98"/>
    <w:rsid w:val="00BC50A8"/>
    <w:rsid w:val="00BC662E"/>
    <w:rsid w:val="00BD38A6"/>
    <w:rsid w:val="00BD412C"/>
    <w:rsid w:val="00BD6964"/>
    <w:rsid w:val="00BE0548"/>
    <w:rsid w:val="00BE0F6D"/>
    <w:rsid w:val="00BE1302"/>
    <w:rsid w:val="00BE60C4"/>
    <w:rsid w:val="00BE7FC1"/>
    <w:rsid w:val="00BF68A5"/>
    <w:rsid w:val="00C035DD"/>
    <w:rsid w:val="00C05F29"/>
    <w:rsid w:val="00C10EB0"/>
    <w:rsid w:val="00C114E6"/>
    <w:rsid w:val="00C2018D"/>
    <w:rsid w:val="00C23380"/>
    <w:rsid w:val="00C2347B"/>
    <w:rsid w:val="00C31A93"/>
    <w:rsid w:val="00C35873"/>
    <w:rsid w:val="00C404B2"/>
    <w:rsid w:val="00C4118D"/>
    <w:rsid w:val="00C46305"/>
    <w:rsid w:val="00C52CC2"/>
    <w:rsid w:val="00C537B8"/>
    <w:rsid w:val="00C539F0"/>
    <w:rsid w:val="00C5574C"/>
    <w:rsid w:val="00C5796B"/>
    <w:rsid w:val="00C60538"/>
    <w:rsid w:val="00C63F77"/>
    <w:rsid w:val="00C64646"/>
    <w:rsid w:val="00C6699F"/>
    <w:rsid w:val="00C67B64"/>
    <w:rsid w:val="00C76519"/>
    <w:rsid w:val="00C8041F"/>
    <w:rsid w:val="00C80EA4"/>
    <w:rsid w:val="00C83A32"/>
    <w:rsid w:val="00C84A38"/>
    <w:rsid w:val="00C85FC4"/>
    <w:rsid w:val="00C87578"/>
    <w:rsid w:val="00C87F2D"/>
    <w:rsid w:val="00C93412"/>
    <w:rsid w:val="00C96C8D"/>
    <w:rsid w:val="00C97582"/>
    <w:rsid w:val="00CA31A6"/>
    <w:rsid w:val="00CA4177"/>
    <w:rsid w:val="00CA5BD1"/>
    <w:rsid w:val="00CB0005"/>
    <w:rsid w:val="00CB0691"/>
    <w:rsid w:val="00CB0C2F"/>
    <w:rsid w:val="00CB3899"/>
    <w:rsid w:val="00CB4FD5"/>
    <w:rsid w:val="00CB677B"/>
    <w:rsid w:val="00CB6BB1"/>
    <w:rsid w:val="00CC0447"/>
    <w:rsid w:val="00CC7AC8"/>
    <w:rsid w:val="00CD0102"/>
    <w:rsid w:val="00CD11B0"/>
    <w:rsid w:val="00CD2500"/>
    <w:rsid w:val="00CD4A36"/>
    <w:rsid w:val="00CD4DD1"/>
    <w:rsid w:val="00CD5735"/>
    <w:rsid w:val="00CD5D2A"/>
    <w:rsid w:val="00CD61B3"/>
    <w:rsid w:val="00CE1B29"/>
    <w:rsid w:val="00CE21C8"/>
    <w:rsid w:val="00CE2BEA"/>
    <w:rsid w:val="00CE2CFB"/>
    <w:rsid w:val="00CE3BF3"/>
    <w:rsid w:val="00CE408A"/>
    <w:rsid w:val="00CE422B"/>
    <w:rsid w:val="00CE5D5B"/>
    <w:rsid w:val="00CE65CC"/>
    <w:rsid w:val="00CE6715"/>
    <w:rsid w:val="00CE7189"/>
    <w:rsid w:val="00CE7EED"/>
    <w:rsid w:val="00CF16C7"/>
    <w:rsid w:val="00CF632A"/>
    <w:rsid w:val="00D01293"/>
    <w:rsid w:val="00D016E1"/>
    <w:rsid w:val="00D030B0"/>
    <w:rsid w:val="00D0549F"/>
    <w:rsid w:val="00D05DF7"/>
    <w:rsid w:val="00D107B2"/>
    <w:rsid w:val="00D10D65"/>
    <w:rsid w:val="00D12834"/>
    <w:rsid w:val="00D12A01"/>
    <w:rsid w:val="00D163DC"/>
    <w:rsid w:val="00D174ED"/>
    <w:rsid w:val="00D23E26"/>
    <w:rsid w:val="00D24438"/>
    <w:rsid w:val="00D260DE"/>
    <w:rsid w:val="00D26A84"/>
    <w:rsid w:val="00D307DF"/>
    <w:rsid w:val="00D3344B"/>
    <w:rsid w:val="00D34605"/>
    <w:rsid w:val="00D40A21"/>
    <w:rsid w:val="00D43F59"/>
    <w:rsid w:val="00D43FC7"/>
    <w:rsid w:val="00D449D2"/>
    <w:rsid w:val="00D46625"/>
    <w:rsid w:val="00D46B3D"/>
    <w:rsid w:val="00D470C1"/>
    <w:rsid w:val="00D54F93"/>
    <w:rsid w:val="00D56441"/>
    <w:rsid w:val="00D57A68"/>
    <w:rsid w:val="00D6099F"/>
    <w:rsid w:val="00D63107"/>
    <w:rsid w:val="00D71580"/>
    <w:rsid w:val="00D71C2E"/>
    <w:rsid w:val="00D72EE7"/>
    <w:rsid w:val="00D74A68"/>
    <w:rsid w:val="00D752FA"/>
    <w:rsid w:val="00D764C2"/>
    <w:rsid w:val="00D8163E"/>
    <w:rsid w:val="00D816E1"/>
    <w:rsid w:val="00D82F4C"/>
    <w:rsid w:val="00D94807"/>
    <w:rsid w:val="00D9543D"/>
    <w:rsid w:val="00DA43D9"/>
    <w:rsid w:val="00DB5EE1"/>
    <w:rsid w:val="00DC0995"/>
    <w:rsid w:val="00DC0EED"/>
    <w:rsid w:val="00DC3C5E"/>
    <w:rsid w:val="00DD003B"/>
    <w:rsid w:val="00DD11BE"/>
    <w:rsid w:val="00DD535D"/>
    <w:rsid w:val="00DE2290"/>
    <w:rsid w:val="00DE371A"/>
    <w:rsid w:val="00DE5C42"/>
    <w:rsid w:val="00DF11ED"/>
    <w:rsid w:val="00DF236E"/>
    <w:rsid w:val="00DF3970"/>
    <w:rsid w:val="00E00DB4"/>
    <w:rsid w:val="00E01272"/>
    <w:rsid w:val="00E018BD"/>
    <w:rsid w:val="00E02B6B"/>
    <w:rsid w:val="00E04552"/>
    <w:rsid w:val="00E125F4"/>
    <w:rsid w:val="00E128FD"/>
    <w:rsid w:val="00E214C3"/>
    <w:rsid w:val="00E25CAF"/>
    <w:rsid w:val="00E27ABB"/>
    <w:rsid w:val="00E30630"/>
    <w:rsid w:val="00E32461"/>
    <w:rsid w:val="00E40D82"/>
    <w:rsid w:val="00E41412"/>
    <w:rsid w:val="00E426CE"/>
    <w:rsid w:val="00E435A7"/>
    <w:rsid w:val="00E43D5B"/>
    <w:rsid w:val="00E44812"/>
    <w:rsid w:val="00E45361"/>
    <w:rsid w:val="00E45767"/>
    <w:rsid w:val="00E45A38"/>
    <w:rsid w:val="00E47211"/>
    <w:rsid w:val="00E508D0"/>
    <w:rsid w:val="00E5264E"/>
    <w:rsid w:val="00E5421B"/>
    <w:rsid w:val="00E54605"/>
    <w:rsid w:val="00E54C89"/>
    <w:rsid w:val="00E60EA6"/>
    <w:rsid w:val="00E645A6"/>
    <w:rsid w:val="00E65A52"/>
    <w:rsid w:val="00E65E84"/>
    <w:rsid w:val="00E66755"/>
    <w:rsid w:val="00E71633"/>
    <w:rsid w:val="00E73835"/>
    <w:rsid w:val="00E76BC4"/>
    <w:rsid w:val="00E77802"/>
    <w:rsid w:val="00E85C5F"/>
    <w:rsid w:val="00E86231"/>
    <w:rsid w:val="00E87217"/>
    <w:rsid w:val="00E90ED2"/>
    <w:rsid w:val="00E910D2"/>
    <w:rsid w:val="00E92B76"/>
    <w:rsid w:val="00E970A9"/>
    <w:rsid w:val="00EA05C7"/>
    <w:rsid w:val="00EA1308"/>
    <w:rsid w:val="00EA1A38"/>
    <w:rsid w:val="00EA29C2"/>
    <w:rsid w:val="00EA5A30"/>
    <w:rsid w:val="00EA7DAB"/>
    <w:rsid w:val="00EB0C00"/>
    <w:rsid w:val="00EB4CCC"/>
    <w:rsid w:val="00EB6B69"/>
    <w:rsid w:val="00EC30F0"/>
    <w:rsid w:val="00EC463B"/>
    <w:rsid w:val="00EC47CD"/>
    <w:rsid w:val="00EC6E90"/>
    <w:rsid w:val="00ED0725"/>
    <w:rsid w:val="00ED1BF7"/>
    <w:rsid w:val="00EE0656"/>
    <w:rsid w:val="00EE0714"/>
    <w:rsid w:val="00EE18D8"/>
    <w:rsid w:val="00EE2149"/>
    <w:rsid w:val="00EE3006"/>
    <w:rsid w:val="00EE3F92"/>
    <w:rsid w:val="00EE6A2A"/>
    <w:rsid w:val="00EF0956"/>
    <w:rsid w:val="00EF2DA7"/>
    <w:rsid w:val="00EF4040"/>
    <w:rsid w:val="00EF7C61"/>
    <w:rsid w:val="00F0007C"/>
    <w:rsid w:val="00F004B3"/>
    <w:rsid w:val="00F00B4D"/>
    <w:rsid w:val="00F0464C"/>
    <w:rsid w:val="00F0717E"/>
    <w:rsid w:val="00F11439"/>
    <w:rsid w:val="00F14287"/>
    <w:rsid w:val="00F14776"/>
    <w:rsid w:val="00F16401"/>
    <w:rsid w:val="00F214C8"/>
    <w:rsid w:val="00F2165E"/>
    <w:rsid w:val="00F231B8"/>
    <w:rsid w:val="00F250CC"/>
    <w:rsid w:val="00F264F6"/>
    <w:rsid w:val="00F3225D"/>
    <w:rsid w:val="00F351EB"/>
    <w:rsid w:val="00F36D51"/>
    <w:rsid w:val="00F36EAA"/>
    <w:rsid w:val="00F379EA"/>
    <w:rsid w:val="00F41753"/>
    <w:rsid w:val="00F425E6"/>
    <w:rsid w:val="00F460BA"/>
    <w:rsid w:val="00F46DF3"/>
    <w:rsid w:val="00F5702A"/>
    <w:rsid w:val="00F645F7"/>
    <w:rsid w:val="00F65087"/>
    <w:rsid w:val="00F6782F"/>
    <w:rsid w:val="00F7127D"/>
    <w:rsid w:val="00F7293D"/>
    <w:rsid w:val="00F75D29"/>
    <w:rsid w:val="00F76F83"/>
    <w:rsid w:val="00F77140"/>
    <w:rsid w:val="00F77DFA"/>
    <w:rsid w:val="00F80E75"/>
    <w:rsid w:val="00F84FDD"/>
    <w:rsid w:val="00F8610B"/>
    <w:rsid w:val="00F90575"/>
    <w:rsid w:val="00F90889"/>
    <w:rsid w:val="00F9222D"/>
    <w:rsid w:val="00F932C2"/>
    <w:rsid w:val="00F947E3"/>
    <w:rsid w:val="00FA328C"/>
    <w:rsid w:val="00FA517F"/>
    <w:rsid w:val="00FA530A"/>
    <w:rsid w:val="00FB0197"/>
    <w:rsid w:val="00FC2E70"/>
    <w:rsid w:val="00FC4F9F"/>
    <w:rsid w:val="00FC506C"/>
    <w:rsid w:val="00FD126D"/>
    <w:rsid w:val="00FD4EC2"/>
    <w:rsid w:val="00FE05FE"/>
    <w:rsid w:val="00FE66CC"/>
    <w:rsid w:val="00FF4C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FB474"/>
  <w15:docId w15:val="{B3E8FAB8-2D5D-4500-B422-17DF2D4D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semiHidden/>
    <w:unhideWhenUsed/>
    <w:qFormat/>
    <w:rsid w:val="0015277C"/>
    <w:pPr>
      <w:spacing w:before="100" w:beforeAutospacing="1" w:after="100" w:afterAutospacing="1" w:line="240" w:lineRule="auto"/>
      <w:outlineLvl w:val="2"/>
    </w:pPr>
    <w:rPr>
      <w:rFonts w:ascii="Calibri" w:hAnsi="Calibri" w:cs="Calibri"/>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900FA"/>
    <w:pPr>
      <w:ind w:left="720"/>
      <w:contextualSpacing/>
    </w:pPr>
  </w:style>
  <w:style w:type="character" w:styleId="Kommentaariviide">
    <w:name w:val="annotation reference"/>
    <w:basedOn w:val="Liguvaikefont"/>
    <w:uiPriority w:val="99"/>
    <w:semiHidden/>
    <w:unhideWhenUsed/>
    <w:qFormat/>
    <w:rsid w:val="008900FA"/>
    <w:rPr>
      <w:sz w:val="16"/>
      <w:szCs w:val="16"/>
    </w:rPr>
  </w:style>
  <w:style w:type="paragraph" w:styleId="Kommentaaritekst">
    <w:name w:val="annotation text"/>
    <w:basedOn w:val="Normaallaad"/>
    <w:link w:val="KommentaaritekstMrk"/>
    <w:uiPriority w:val="99"/>
    <w:unhideWhenUsed/>
    <w:qFormat/>
    <w:rsid w:val="008900FA"/>
    <w:pPr>
      <w:spacing w:line="240" w:lineRule="auto"/>
    </w:pPr>
    <w:rPr>
      <w:sz w:val="20"/>
      <w:szCs w:val="20"/>
    </w:rPr>
  </w:style>
  <w:style w:type="character" w:customStyle="1" w:styleId="KommentaaritekstMrk">
    <w:name w:val="Kommentaari tekst Märk"/>
    <w:basedOn w:val="Liguvaikefont"/>
    <w:link w:val="Kommentaaritekst"/>
    <w:uiPriority w:val="99"/>
    <w:qFormat/>
    <w:rsid w:val="008900FA"/>
    <w:rPr>
      <w:sz w:val="20"/>
      <w:szCs w:val="20"/>
    </w:rPr>
  </w:style>
  <w:style w:type="paragraph" w:styleId="Kommentaariteema">
    <w:name w:val="annotation subject"/>
    <w:basedOn w:val="Kommentaaritekst"/>
    <w:next w:val="Kommentaaritekst"/>
    <w:link w:val="KommentaariteemaMrk"/>
    <w:uiPriority w:val="99"/>
    <w:semiHidden/>
    <w:unhideWhenUsed/>
    <w:rsid w:val="007D7053"/>
    <w:rPr>
      <w:b/>
      <w:bCs/>
    </w:rPr>
  </w:style>
  <w:style w:type="character" w:customStyle="1" w:styleId="KommentaariteemaMrk">
    <w:name w:val="Kommentaari teema Märk"/>
    <w:basedOn w:val="KommentaaritekstMrk"/>
    <w:link w:val="Kommentaariteema"/>
    <w:uiPriority w:val="99"/>
    <w:semiHidden/>
    <w:rsid w:val="007D7053"/>
    <w:rPr>
      <w:b/>
      <w:bCs/>
      <w:sz w:val="20"/>
      <w:szCs w:val="20"/>
    </w:rPr>
  </w:style>
  <w:style w:type="character" w:styleId="Hperlink">
    <w:name w:val="Hyperlink"/>
    <w:basedOn w:val="Liguvaikefont"/>
    <w:uiPriority w:val="99"/>
    <w:unhideWhenUsed/>
    <w:rsid w:val="007D7053"/>
    <w:rPr>
      <w:color w:val="0563C1" w:themeColor="hyperlink"/>
      <w:u w:val="single"/>
    </w:rPr>
  </w:style>
  <w:style w:type="character" w:styleId="Lahendamatamainimine">
    <w:name w:val="Unresolved Mention"/>
    <w:basedOn w:val="Liguvaikefont"/>
    <w:uiPriority w:val="99"/>
    <w:semiHidden/>
    <w:unhideWhenUsed/>
    <w:rsid w:val="007D7053"/>
    <w:rPr>
      <w:color w:val="605E5C"/>
      <w:shd w:val="clear" w:color="auto" w:fill="E1DFDD"/>
    </w:rPr>
  </w:style>
  <w:style w:type="paragraph" w:styleId="Redaktsioon">
    <w:name w:val="Revision"/>
    <w:hidden/>
    <w:uiPriority w:val="99"/>
    <w:semiHidden/>
    <w:rsid w:val="00BD412C"/>
    <w:pPr>
      <w:spacing w:after="0" w:line="240" w:lineRule="auto"/>
    </w:pPr>
  </w:style>
  <w:style w:type="paragraph" w:styleId="Normaallaadveeb">
    <w:name w:val="Normal (Web)"/>
    <w:basedOn w:val="Normaallaad"/>
    <w:uiPriority w:val="99"/>
    <w:unhideWhenUsed/>
    <w:rsid w:val="00724D8E"/>
    <w:rPr>
      <w:rFonts w:ascii="Times New Roman" w:hAnsi="Times New Roman" w:cs="Times New Roman"/>
      <w:sz w:val="24"/>
      <w:szCs w:val="24"/>
    </w:rPr>
  </w:style>
  <w:style w:type="character" w:customStyle="1" w:styleId="tyhik">
    <w:name w:val="tyhik"/>
    <w:basedOn w:val="Liguvaikefont"/>
    <w:rsid w:val="00160BEB"/>
  </w:style>
  <w:style w:type="character" w:customStyle="1" w:styleId="cf11">
    <w:name w:val="cf11"/>
    <w:basedOn w:val="Liguvaikefont"/>
    <w:rsid w:val="00160BEB"/>
    <w:rPr>
      <w:rFonts w:ascii="Segoe UI" w:hAnsi="Segoe UI" w:cs="Segoe UI" w:hint="default"/>
      <w:sz w:val="18"/>
      <w:szCs w:val="18"/>
    </w:rPr>
  </w:style>
  <w:style w:type="paragraph" w:styleId="Pis">
    <w:name w:val="header"/>
    <w:basedOn w:val="Normaallaad"/>
    <w:link w:val="PisMrk"/>
    <w:uiPriority w:val="99"/>
    <w:unhideWhenUsed/>
    <w:rsid w:val="008465ED"/>
    <w:pPr>
      <w:tabs>
        <w:tab w:val="center" w:pos="4536"/>
        <w:tab w:val="right" w:pos="9072"/>
      </w:tabs>
      <w:spacing w:after="0" w:line="240" w:lineRule="auto"/>
    </w:pPr>
  </w:style>
  <w:style w:type="character" w:customStyle="1" w:styleId="PisMrk">
    <w:name w:val="Päis Märk"/>
    <w:basedOn w:val="Liguvaikefont"/>
    <w:link w:val="Pis"/>
    <w:uiPriority w:val="99"/>
    <w:rsid w:val="008465ED"/>
  </w:style>
  <w:style w:type="paragraph" w:styleId="Jalus">
    <w:name w:val="footer"/>
    <w:basedOn w:val="Normaallaad"/>
    <w:link w:val="JalusMrk"/>
    <w:uiPriority w:val="99"/>
    <w:unhideWhenUsed/>
    <w:rsid w:val="008465ED"/>
    <w:pPr>
      <w:tabs>
        <w:tab w:val="center" w:pos="4536"/>
        <w:tab w:val="right" w:pos="9072"/>
      </w:tabs>
      <w:spacing w:after="0" w:line="240" w:lineRule="auto"/>
    </w:pPr>
  </w:style>
  <w:style w:type="character" w:customStyle="1" w:styleId="JalusMrk">
    <w:name w:val="Jalus Märk"/>
    <w:basedOn w:val="Liguvaikefont"/>
    <w:link w:val="Jalus"/>
    <w:uiPriority w:val="99"/>
    <w:rsid w:val="008465ED"/>
  </w:style>
  <w:style w:type="character" w:customStyle="1" w:styleId="Pealkiri3Mrk">
    <w:name w:val="Pealkiri 3 Märk"/>
    <w:basedOn w:val="Liguvaikefont"/>
    <w:link w:val="Pealkiri3"/>
    <w:uiPriority w:val="9"/>
    <w:semiHidden/>
    <w:rsid w:val="0015277C"/>
    <w:rPr>
      <w:rFonts w:ascii="Calibri" w:hAnsi="Calibri" w:cs="Calibri"/>
      <w:b/>
      <w:bCs/>
      <w:sz w:val="27"/>
      <w:szCs w:val="27"/>
      <w:lang w:eastAsia="et-EE"/>
    </w:rPr>
  </w:style>
  <w:style w:type="character" w:customStyle="1" w:styleId="mm">
    <w:name w:val="mm"/>
    <w:basedOn w:val="Liguvaikefont"/>
    <w:rsid w:val="0015277C"/>
  </w:style>
  <w:style w:type="character" w:styleId="Tugev">
    <w:name w:val="Strong"/>
    <w:basedOn w:val="Liguvaikefont"/>
    <w:uiPriority w:val="22"/>
    <w:qFormat/>
    <w:rsid w:val="0015277C"/>
    <w:rPr>
      <w:b/>
      <w:bCs/>
    </w:rPr>
  </w:style>
  <w:style w:type="paragraph" w:styleId="Vahedeta">
    <w:name w:val="No Spacing"/>
    <w:uiPriority w:val="1"/>
    <w:qFormat/>
    <w:rsid w:val="00846AC0"/>
    <w:pPr>
      <w:spacing w:after="0" w:line="240" w:lineRule="auto"/>
    </w:pPr>
    <w:rPr>
      <w:rFonts w:ascii="Times New Roman" w:hAnsi="Times New Roman"/>
      <w:sz w:val="24"/>
    </w:rPr>
  </w:style>
  <w:style w:type="character" w:customStyle="1" w:styleId="ui-provider">
    <w:name w:val="ui-provider"/>
    <w:basedOn w:val="Liguvaikefont"/>
    <w:rsid w:val="00593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05665">
      <w:bodyDiv w:val="1"/>
      <w:marLeft w:val="0"/>
      <w:marRight w:val="0"/>
      <w:marTop w:val="0"/>
      <w:marBottom w:val="0"/>
      <w:divBdr>
        <w:top w:val="none" w:sz="0" w:space="0" w:color="auto"/>
        <w:left w:val="none" w:sz="0" w:space="0" w:color="auto"/>
        <w:bottom w:val="none" w:sz="0" w:space="0" w:color="auto"/>
        <w:right w:val="none" w:sz="0" w:space="0" w:color="auto"/>
      </w:divBdr>
    </w:div>
    <w:div w:id="647440866">
      <w:bodyDiv w:val="1"/>
      <w:marLeft w:val="0"/>
      <w:marRight w:val="0"/>
      <w:marTop w:val="0"/>
      <w:marBottom w:val="0"/>
      <w:divBdr>
        <w:top w:val="none" w:sz="0" w:space="0" w:color="auto"/>
        <w:left w:val="none" w:sz="0" w:space="0" w:color="auto"/>
        <w:bottom w:val="none" w:sz="0" w:space="0" w:color="auto"/>
        <w:right w:val="none" w:sz="0" w:space="0" w:color="auto"/>
      </w:divBdr>
    </w:div>
    <w:div w:id="650522859">
      <w:bodyDiv w:val="1"/>
      <w:marLeft w:val="0"/>
      <w:marRight w:val="0"/>
      <w:marTop w:val="0"/>
      <w:marBottom w:val="0"/>
      <w:divBdr>
        <w:top w:val="none" w:sz="0" w:space="0" w:color="auto"/>
        <w:left w:val="none" w:sz="0" w:space="0" w:color="auto"/>
        <w:bottom w:val="none" w:sz="0" w:space="0" w:color="auto"/>
        <w:right w:val="none" w:sz="0" w:space="0" w:color="auto"/>
      </w:divBdr>
    </w:div>
    <w:div w:id="671949524">
      <w:bodyDiv w:val="1"/>
      <w:marLeft w:val="0"/>
      <w:marRight w:val="0"/>
      <w:marTop w:val="0"/>
      <w:marBottom w:val="0"/>
      <w:divBdr>
        <w:top w:val="none" w:sz="0" w:space="0" w:color="auto"/>
        <w:left w:val="none" w:sz="0" w:space="0" w:color="auto"/>
        <w:bottom w:val="none" w:sz="0" w:space="0" w:color="auto"/>
        <w:right w:val="none" w:sz="0" w:space="0" w:color="auto"/>
      </w:divBdr>
    </w:div>
    <w:div w:id="981302722">
      <w:bodyDiv w:val="1"/>
      <w:marLeft w:val="0"/>
      <w:marRight w:val="0"/>
      <w:marTop w:val="0"/>
      <w:marBottom w:val="0"/>
      <w:divBdr>
        <w:top w:val="none" w:sz="0" w:space="0" w:color="auto"/>
        <w:left w:val="none" w:sz="0" w:space="0" w:color="auto"/>
        <w:bottom w:val="none" w:sz="0" w:space="0" w:color="auto"/>
        <w:right w:val="none" w:sz="0" w:space="0" w:color="auto"/>
      </w:divBdr>
    </w:div>
    <w:div w:id="1030379832">
      <w:bodyDiv w:val="1"/>
      <w:marLeft w:val="0"/>
      <w:marRight w:val="0"/>
      <w:marTop w:val="0"/>
      <w:marBottom w:val="0"/>
      <w:divBdr>
        <w:top w:val="none" w:sz="0" w:space="0" w:color="auto"/>
        <w:left w:val="none" w:sz="0" w:space="0" w:color="auto"/>
        <w:bottom w:val="none" w:sz="0" w:space="0" w:color="auto"/>
        <w:right w:val="none" w:sz="0" w:space="0" w:color="auto"/>
      </w:divBdr>
    </w:div>
    <w:div w:id="1052119737">
      <w:bodyDiv w:val="1"/>
      <w:marLeft w:val="0"/>
      <w:marRight w:val="0"/>
      <w:marTop w:val="0"/>
      <w:marBottom w:val="0"/>
      <w:divBdr>
        <w:top w:val="none" w:sz="0" w:space="0" w:color="auto"/>
        <w:left w:val="none" w:sz="0" w:space="0" w:color="auto"/>
        <w:bottom w:val="none" w:sz="0" w:space="0" w:color="auto"/>
        <w:right w:val="none" w:sz="0" w:space="0" w:color="auto"/>
      </w:divBdr>
    </w:div>
    <w:div w:id="1148666737">
      <w:bodyDiv w:val="1"/>
      <w:marLeft w:val="0"/>
      <w:marRight w:val="0"/>
      <w:marTop w:val="0"/>
      <w:marBottom w:val="0"/>
      <w:divBdr>
        <w:top w:val="none" w:sz="0" w:space="0" w:color="auto"/>
        <w:left w:val="none" w:sz="0" w:space="0" w:color="auto"/>
        <w:bottom w:val="none" w:sz="0" w:space="0" w:color="auto"/>
        <w:right w:val="none" w:sz="0" w:space="0" w:color="auto"/>
      </w:divBdr>
    </w:div>
    <w:div w:id="1413896370">
      <w:bodyDiv w:val="1"/>
      <w:marLeft w:val="0"/>
      <w:marRight w:val="0"/>
      <w:marTop w:val="0"/>
      <w:marBottom w:val="0"/>
      <w:divBdr>
        <w:top w:val="none" w:sz="0" w:space="0" w:color="auto"/>
        <w:left w:val="none" w:sz="0" w:space="0" w:color="auto"/>
        <w:bottom w:val="none" w:sz="0" w:space="0" w:color="auto"/>
        <w:right w:val="none" w:sz="0" w:space="0" w:color="auto"/>
      </w:divBdr>
    </w:div>
    <w:div w:id="1526212448">
      <w:bodyDiv w:val="1"/>
      <w:marLeft w:val="0"/>
      <w:marRight w:val="0"/>
      <w:marTop w:val="0"/>
      <w:marBottom w:val="0"/>
      <w:divBdr>
        <w:top w:val="none" w:sz="0" w:space="0" w:color="auto"/>
        <w:left w:val="none" w:sz="0" w:space="0" w:color="auto"/>
        <w:bottom w:val="none" w:sz="0" w:space="0" w:color="auto"/>
        <w:right w:val="none" w:sz="0" w:space="0" w:color="auto"/>
      </w:divBdr>
    </w:div>
    <w:div w:id="1853371174">
      <w:bodyDiv w:val="1"/>
      <w:marLeft w:val="0"/>
      <w:marRight w:val="0"/>
      <w:marTop w:val="0"/>
      <w:marBottom w:val="0"/>
      <w:divBdr>
        <w:top w:val="none" w:sz="0" w:space="0" w:color="auto"/>
        <w:left w:val="none" w:sz="0" w:space="0" w:color="auto"/>
        <w:bottom w:val="none" w:sz="0" w:space="0" w:color="auto"/>
        <w:right w:val="none" w:sz="0" w:space="0" w:color="auto"/>
      </w:divBdr>
    </w:div>
    <w:div w:id="1907719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riigiteataja.ee/akt/dyn=130122023002&amp;id=128062023008" TargetMode="External"/><Relationship Id="rId1" Type="http://schemas.openxmlformats.org/officeDocument/2006/relationships/hyperlink" Target="https://www.riigiteataja.ee/akt/131052021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107CD-67BE-43C8-BC56-A0505CB94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11</Pages>
  <Words>4129</Words>
  <Characters>23953</Characters>
  <Application>Microsoft Office Word</Application>
  <DocSecurity>0</DocSecurity>
  <Lines>199</Lines>
  <Paragraphs>56</Paragraphs>
  <ScaleCrop>false</ScaleCrop>
  <HeadingPairs>
    <vt:vector size="2" baseType="variant">
      <vt:variant>
        <vt:lpstr>Pealkiri</vt:lpstr>
      </vt:variant>
      <vt:variant>
        <vt:i4>1</vt:i4>
      </vt:variant>
    </vt:vector>
  </HeadingPairs>
  <TitlesOfParts>
    <vt:vector size="1" baseType="lpstr">
      <vt:lpstr>MSOS, LAÕS ja LaevaRS eelnõu puhas.docx</vt:lpstr>
    </vt:vector>
  </TitlesOfParts>
  <Company/>
  <LinksUpToDate>false</LinksUpToDate>
  <CharactersWithSpaces>28026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MSOS, LAÕS ja LaevaRS eelnõu puhas.docx</dc:title>
  <dc:subject/>
  <dc:creator>Anton Merits</dc:creator>
  <dc:description/>
  <cp:lastModifiedBy>Kärt Voor</cp:lastModifiedBy>
  <cp:revision>66</cp:revision>
  <dcterms:created xsi:type="dcterms:W3CDTF">2024-03-20T11:42:00Z</dcterms:created>
  <dcterms:modified xsi:type="dcterms:W3CDTF">2024-04-03T12:19:00Z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143053423</vt:i4>
  </property>
</Properties>
</file>